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0AD7EB69" w:rsidR="008D579E" w:rsidRPr="00F53C69" w:rsidRDefault="008D579E" w:rsidP="00734D95">
      <w:pPr>
        <w:pStyle w:val="Tytu"/>
        <w:spacing w:before="640" w:after="100" w:afterAutospacing="1" w:line="276" w:lineRule="auto"/>
      </w:pPr>
      <w:r w:rsidRPr="000C06A1">
        <w:t>Kryteria</w:t>
      </w:r>
      <w:r w:rsidRPr="00F53C69">
        <w:t xml:space="preserve"> wyboru projektów</w:t>
      </w:r>
    </w:p>
    <w:p w14:paraId="3B6C5F00" w14:textId="77777777" w:rsidR="008D579E" w:rsidRPr="00BC508E" w:rsidRDefault="008D579E" w:rsidP="00734D9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508E">
        <w:rPr>
          <w:rFonts w:ascii="Arial" w:hAnsi="Arial" w:cs="Arial"/>
          <w:b/>
          <w:bCs/>
          <w:sz w:val="24"/>
          <w:szCs w:val="24"/>
        </w:rPr>
        <w:t>Priorytet</w:t>
      </w:r>
      <w:r w:rsidRPr="00BC508E">
        <w:rPr>
          <w:rFonts w:ascii="Arial" w:hAnsi="Arial" w:cs="Arial"/>
          <w:sz w:val="24"/>
          <w:szCs w:val="24"/>
        </w:rPr>
        <w:t xml:space="preserve"> </w:t>
      </w:r>
      <w:r w:rsidRPr="00BC508E">
        <w:rPr>
          <w:rFonts w:ascii="Arial" w:hAnsi="Arial" w:cs="Arial"/>
          <w:b/>
          <w:bCs/>
          <w:sz w:val="24"/>
          <w:szCs w:val="24"/>
        </w:rPr>
        <w:t>5.</w:t>
      </w:r>
      <w:r w:rsidRPr="00BC508E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</w:p>
    <w:p w14:paraId="6992CAB8" w14:textId="72832D97" w:rsidR="008D579E" w:rsidRPr="00BC508E" w:rsidRDefault="008D579E" w:rsidP="00734D9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508E">
        <w:rPr>
          <w:rFonts w:ascii="Arial" w:hAnsi="Arial" w:cs="Arial"/>
          <w:b/>
          <w:bCs/>
          <w:sz w:val="24"/>
          <w:szCs w:val="24"/>
        </w:rPr>
        <w:t>Cel szczegółowy 5 i.</w:t>
      </w:r>
      <w:r w:rsidRPr="00BC508E">
        <w:rPr>
          <w:rFonts w:ascii="Arial" w:hAnsi="Arial" w:cs="Arial"/>
          <w:sz w:val="24"/>
          <w:szCs w:val="24"/>
        </w:rPr>
        <w:t xml:space="preserve"> </w:t>
      </w:r>
      <w:r w:rsidR="00534D8A" w:rsidRPr="00BC508E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</w:t>
      </w:r>
      <w:r w:rsidR="0023378D" w:rsidRPr="00BC508E">
        <w:rPr>
          <w:rFonts w:ascii="Arial" w:hAnsi="Arial" w:cs="Arial"/>
          <w:sz w:val="24"/>
          <w:szCs w:val="24"/>
        </w:rPr>
        <w:t> </w:t>
      </w:r>
      <w:r w:rsidR="00534D8A" w:rsidRPr="00BC508E">
        <w:rPr>
          <w:rFonts w:ascii="Arial" w:hAnsi="Arial" w:cs="Arial"/>
          <w:sz w:val="24"/>
          <w:szCs w:val="24"/>
        </w:rPr>
        <w:t>środowiskowego, kultury, dziedzictwa naturalnego, zrównoważonej turystyki i bezpieczeństwa na obszarach miejskich</w:t>
      </w:r>
    </w:p>
    <w:p w14:paraId="469E675B" w14:textId="77777777" w:rsidR="008D579E" w:rsidRPr="0023378D" w:rsidRDefault="008D579E" w:rsidP="00734D95">
      <w:pPr>
        <w:pStyle w:val="Podtytu"/>
        <w:spacing w:before="100" w:beforeAutospacing="1" w:after="100" w:afterAutospacing="1"/>
        <w:rPr>
          <w:b/>
          <w:bCs/>
          <w:spacing w:val="0"/>
        </w:rPr>
      </w:pPr>
      <w:r w:rsidRPr="0023378D">
        <w:rPr>
          <w:b/>
          <w:bCs/>
          <w:spacing w:val="0"/>
        </w:rPr>
        <w:t>Działanie 5.</w:t>
      </w:r>
      <w:r w:rsidR="003F28C3" w:rsidRPr="0023378D">
        <w:rPr>
          <w:b/>
          <w:bCs/>
          <w:spacing w:val="0"/>
        </w:rPr>
        <w:t>5</w:t>
      </w:r>
      <w:r w:rsidRPr="0023378D">
        <w:rPr>
          <w:spacing w:val="0"/>
        </w:rPr>
        <w:t xml:space="preserve"> </w:t>
      </w:r>
      <w:r w:rsidR="003A4F1A" w:rsidRPr="0023378D">
        <w:rPr>
          <w:spacing w:val="0"/>
        </w:rPr>
        <w:t xml:space="preserve">Wsparcie </w:t>
      </w:r>
      <w:r w:rsidR="003F28C3" w:rsidRPr="0023378D">
        <w:rPr>
          <w:spacing w:val="0"/>
        </w:rPr>
        <w:t>rozwoju uzdrowisk</w:t>
      </w:r>
    </w:p>
    <w:p w14:paraId="10B5E25E" w14:textId="77777777" w:rsidR="008D579E" w:rsidRPr="00F53C69" w:rsidRDefault="008D579E" w:rsidP="00734D9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3C40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F53C69">
        <w:rPr>
          <w:rFonts w:ascii="Arial" w:hAnsi="Arial" w:cs="Arial"/>
          <w:sz w:val="24"/>
          <w:szCs w:val="24"/>
        </w:rPr>
        <w:t xml:space="preserve"> konkurencyjny</w:t>
      </w:r>
    </w:p>
    <w:p w14:paraId="2D659E9D" w14:textId="3D076581" w:rsidR="008D579E" w:rsidRPr="006553F7" w:rsidRDefault="008D579E" w:rsidP="00734D9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2528B9A3">
        <w:rPr>
          <w:rFonts w:ascii="Arial" w:hAnsi="Arial" w:cs="Arial"/>
          <w:sz w:val="24"/>
          <w:szCs w:val="24"/>
        </w:rPr>
        <w:t>Nabór jest skierowany do</w:t>
      </w:r>
      <w:r w:rsidR="00442A0F" w:rsidRPr="2528B9A3">
        <w:rPr>
          <w:rFonts w:ascii="Arial" w:hAnsi="Arial" w:cs="Arial"/>
          <w:sz w:val="24"/>
          <w:szCs w:val="24"/>
        </w:rPr>
        <w:t xml:space="preserve"> j</w:t>
      </w:r>
      <w:r w:rsidRPr="2528B9A3">
        <w:rPr>
          <w:rFonts w:ascii="Arial" w:hAnsi="Arial" w:cs="Arial"/>
          <w:sz w:val="24"/>
          <w:szCs w:val="24"/>
        </w:rPr>
        <w:t xml:space="preserve">ednostek </w:t>
      </w:r>
      <w:r w:rsidR="00442A0F" w:rsidRPr="2528B9A3">
        <w:rPr>
          <w:rFonts w:ascii="Arial" w:hAnsi="Arial" w:cs="Arial"/>
          <w:sz w:val="24"/>
          <w:szCs w:val="24"/>
        </w:rPr>
        <w:t>s</w:t>
      </w:r>
      <w:r w:rsidRPr="2528B9A3">
        <w:rPr>
          <w:rFonts w:ascii="Arial" w:hAnsi="Arial" w:cs="Arial"/>
          <w:sz w:val="24"/>
          <w:szCs w:val="24"/>
        </w:rPr>
        <w:t xml:space="preserve">amorządu </w:t>
      </w:r>
      <w:r w:rsidR="00442A0F" w:rsidRPr="2528B9A3">
        <w:rPr>
          <w:rFonts w:ascii="Arial" w:hAnsi="Arial" w:cs="Arial"/>
          <w:sz w:val="24"/>
          <w:szCs w:val="24"/>
        </w:rPr>
        <w:t>t</w:t>
      </w:r>
      <w:r w:rsidRPr="2528B9A3">
        <w:rPr>
          <w:rFonts w:ascii="Arial" w:hAnsi="Arial" w:cs="Arial"/>
          <w:sz w:val="24"/>
          <w:szCs w:val="24"/>
        </w:rPr>
        <w:t>erytorialnego</w:t>
      </w:r>
      <w:r w:rsidR="00894A6B">
        <w:rPr>
          <w:rFonts w:ascii="Arial" w:hAnsi="Arial" w:cs="Arial"/>
          <w:sz w:val="24"/>
          <w:szCs w:val="24"/>
        </w:rPr>
        <w:t xml:space="preserve">, </w:t>
      </w:r>
      <w:r w:rsidR="00894A6B" w:rsidRPr="00D64B5C">
        <w:rPr>
          <w:rFonts w:ascii="Arial" w:hAnsi="Arial" w:cs="Arial"/>
          <w:sz w:val="24"/>
          <w:szCs w:val="24"/>
        </w:rPr>
        <w:t>spółek prawa handlowego ze 100% udziałem jednostek samorządu terytorialnego</w:t>
      </w:r>
      <w:r w:rsidR="005448C9">
        <w:rPr>
          <w:rFonts w:ascii="Arial" w:hAnsi="Arial" w:cs="Arial"/>
          <w:sz w:val="24"/>
          <w:szCs w:val="24"/>
        </w:rPr>
        <w:t xml:space="preserve"> </w:t>
      </w:r>
      <w:r w:rsidR="009F5050">
        <w:rPr>
          <w:rFonts w:ascii="Arial" w:hAnsi="Arial" w:cs="Arial"/>
          <w:sz w:val="24"/>
          <w:szCs w:val="24"/>
        </w:rPr>
        <w:t xml:space="preserve">oraz </w:t>
      </w:r>
      <w:r w:rsidR="00BA4D78">
        <w:rPr>
          <w:rFonts w:ascii="Arial" w:hAnsi="Arial" w:cs="Arial"/>
          <w:sz w:val="24"/>
          <w:szCs w:val="24"/>
        </w:rPr>
        <w:t>organizacji pozarządowych</w:t>
      </w:r>
      <w:r w:rsidR="002F6749" w:rsidRPr="2528B9A3">
        <w:rPr>
          <w:rFonts w:ascii="Arial" w:hAnsi="Arial" w:cs="Arial"/>
          <w:sz w:val="24"/>
          <w:szCs w:val="24"/>
        </w:rPr>
        <w:t xml:space="preserve"> </w:t>
      </w:r>
      <w:r w:rsidR="00442A0F" w:rsidRPr="2528B9A3">
        <w:rPr>
          <w:rFonts w:ascii="Arial" w:hAnsi="Arial" w:cs="Arial"/>
          <w:sz w:val="24"/>
          <w:szCs w:val="24"/>
        </w:rPr>
        <w:t>realizujących projekty na terenie miejscowości uzdrowiskowych regionu, tj. Inowrocławia, Ciechocinka i Wieńca Zdrój.</w:t>
      </w:r>
    </w:p>
    <w:p w14:paraId="0A37501D" w14:textId="1F6F781A" w:rsidR="00734D95" w:rsidRDefault="008D579E" w:rsidP="00734D95">
      <w:pPr>
        <w:spacing w:before="100" w:beforeAutospacing="1" w:after="100" w:afterAutospacing="1"/>
      </w:pPr>
      <w:r w:rsidRPr="2528B9A3">
        <w:rPr>
          <w:rFonts w:ascii="Arial" w:hAnsi="Arial" w:cs="Arial"/>
          <w:sz w:val="24"/>
          <w:szCs w:val="24"/>
        </w:rPr>
        <w:t xml:space="preserve">Zakres wsparcia to </w:t>
      </w:r>
      <w:r w:rsidR="003F28C3" w:rsidRPr="2528B9A3">
        <w:rPr>
          <w:rFonts w:ascii="Arial" w:hAnsi="Arial" w:cs="Arial"/>
          <w:sz w:val="24"/>
          <w:szCs w:val="24"/>
        </w:rPr>
        <w:t>rozwój infrastruktury rekreacyjnej oraz publicznie dostępnej infrastruktury uzdrowiskowej w miejscowościach uzdrowiskowych oraz tworzenie i modernizacja urządzeń lecznictwa uzdrowiskowego tj. pijalni uzdrowiskowych, tężni, park</w:t>
      </w:r>
      <w:r w:rsidR="00397DD3" w:rsidRPr="2528B9A3">
        <w:rPr>
          <w:rFonts w:ascii="Arial" w:hAnsi="Arial" w:cs="Arial"/>
          <w:sz w:val="24"/>
          <w:szCs w:val="24"/>
        </w:rPr>
        <w:t>ów</w:t>
      </w:r>
      <w:r w:rsidR="003F28C3" w:rsidRPr="2528B9A3">
        <w:rPr>
          <w:rFonts w:ascii="Arial" w:hAnsi="Arial" w:cs="Arial"/>
          <w:sz w:val="24"/>
          <w:szCs w:val="24"/>
        </w:rPr>
        <w:t>, ścież</w:t>
      </w:r>
      <w:r w:rsidR="00397DD3" w:rsidRPr="2528B9A3">
        <w:rPr>
          <w:rFonts w:ascii="Arial" w:hAnsi="Arial" w:cs="Arial"/>
          <w:sz w:val="24"/>
          <w:szCs w:val="24"/>
        </w:rPr>
        <w:t>ek</w:t>
      </w:r>
      <w:r w:rsidR="003F28C3" w:rsidRPr="2528B9A3">
        <w:rPr>
          <w:rFonts w:ascii="Arial" w:hAnsi="Arial" w:cs="Arial"/>
          <w:sz w:val="24"/>
          <w:szCs w:val="24"/>
        </w:rPr>
        <w:t xml:space="preserve"> ruchow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>, lecznicz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 xml:space="preserve"> i rehabilitacyjn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 xml:space="preserve"> basen</w:t>
      </w:r>
      <w:r w:rsidR="00397DD3" w:rsidRPr="2528B9A3">
        <w:rPr>
          <w:rFonts w:ascii="Arial" w:hAnsi="Arial" w:cs="Arial"/>
          <w:sz w:val="24"/>
          <w:szCs w:val="24"/>
        </w:rPr>
        <w:t>ów</w:t>
      </w:r>
      <w:r w:rsidR="003F28C3" w:rsidRPr="2528B9A3">
        <w:rPr>
          <w:rFonts w:ascii="Arial" w:hAnsi="Arial" w:cs="Arial"/>
          <w:sz w:val="24"/>
          <w:szCs w:val="24"/>
        </w:rPr>
        <w:t xml:space="preserve"> uzdrowiskow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>.</w:t>
      </w:r>
    </w:p>
    <w:p w14:paraId="125F4AD9" w14:textId="77777777" w:rsidR="00734D95" w:rsidRDefault="00734D95">
      <w:pPr>
        <w:spacing w:after="0" w:line="240" w:lineRule="auto"/>
      </w:pPr>
      <w:r>
        <w:br w:type="page"/>
      </w:r>
    </w:p>
    <w:p w14:paraId="72EE62DA" w14:textId="4F100E8B" w:rsidR="005172B5" w:rsidRPr="006553F7" w:rsidRDefault="007257F1" w:rsidP="00C61327">
      <w:pPr>
        <w:pStyle w:val="Nagwek1"/>
        <w:numPr>
          <w:ilvl w:val="0"/>
          <w:numId w:val="19"/>
        </w:numPr>
      </w:pPr>
      <w:r w:rsidRPr="006553F7"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C960CC" w:rsidRPr="006553F7" w14:paraId="5CFAE7FB" w14:textId="77777777" w:rsidTr="0023378D">
        <w:trPr>
          <w:tblHeader/>
        </w:trPr>
        <w:tc>
          <w:tcPr>
            <w:tcW w:w="1110" w:type="dxa"/>
            <w:shd w:val="clear" w:color="auto" w:fill="D9D9D9" w:themeFill="background1" w:themeFillShade="D9"/>
            <w:vAlign w:val="center"/>
          </w:tcPr>
          <w:p w14:paraId="3531B1DD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6553F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 w:themeFill="background1" w:themeFillShade="D9"/>
            <w:vAlign w:val="center"/>
          </w:tcPr>
          <w:p w14:paraId="5480EF1D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D9D9D9" w:themeFill="background1" w:themeFillShade="D9"/>
            <w:vAlign w:val="center"/>
          </w:tcPr>
          <w:p w14:paraId="53B8C9E9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CC7DEDD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960CC" w:rsidRPr="006553F7" w14:paraId="1A75C07F" w14:textId="77777777" w:rsidTr="0023378D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5923" w:type="dxa"/>
          </w:tcPr>
          <w:p w14:paraId="5A2D40FC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55FDA1DE" w:rsidR="00C960CC" w:rsidRPr="00D56A15" w:rsidRDefault="00C960CC" w:rsidP="00C6132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D56A1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C960CC" w:rsidRPr="006553F7" w:rsidRDefault="00C960CC" w:rsidP="00C61327">
            <w:pPr>
              <w:numPr>
                <w:ilvl w:val="0"/>
                <w:numId w:val="2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E45E684" w14:textId="5420125C" w:rsidR="00CB157D" w:rsidRPr="00CA62FC" w:rsidRDefault="4A781247" w:rsidP="00C61327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pl-PL"/>
              </w:rPr>
            </w:pP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wszystkie załączniki zostały podpisane zgodnie z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Regulaminem wyboru projektów.</w:t>
            </w:r>
          </w:p>
          <w:p w14:paraId="0BC8A475" w14:textId="59DC158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65B47A9D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45C21B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05A809" w14:textId="10AB38CC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6553F7" w14:paraId="3BD1985C" w14:textId="77777777" w:rsidTr="0023378D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D0B940D" w14:textId="3C6BDA87" w:rsidR="00C960CC" w:rsidRPr="00D56A15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030DF" w:rsidRPr="006553F7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="002030DF" w:rsidRPr="006553F7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5923" w:type="dxa"/>
          </w:tcPr>
          <w:p w14:paraId="0E27B00A" w14:textId="6D6D2D09" w:rsidR="00BE2F8F" w:rsidRPr="006553F7" w:rsidRDefault="00BE2F8F" w:rsidP="00C613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</w:t>
            </w:r>
            <w:r w:rsidR="00D56A15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CB157D" w:rsidRPr="006553F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6553F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A814A6B" w14:textId="77777777" w:rsidR="00BE2F8F" w:rsidRPr="006553F7" w:rsidRDefault="00BE2F8F" w:rsidP="00C613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4711B6E" w14:textId="31F225FF" w:rsidR="00BE2F8F" w:rsidRPr="00D56A15" w:rsidRDefault="00BE2F8F" w:rsidP="00C6132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6E5AA9FB" w14:textId="111A11FF" w:rsidR="00BE2F8F" w:rsidRPr="00D56A15" w:rsidRDefault="00BE2F8F" w:rsidP="00C6132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D56A1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6A88AE8" w14:textId="77777777" w:rsidR="00BE2F8F" w:rsidRPr="006553F7" w:rsidRDefault="00BE2F8F" w:rsidP="00C6132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6553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356C9A9" w14:textId="21C9EF9B" w:rsidR="00BE2F8F" w:rsidRPr="006553F7" w:rsidRDefault="00BE2F8F" w:rsidP="00C6132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553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989FC" w14:textId="0A3FE8B0" w:rsidR="00BE2F8F" w:rsidRPr="00D56A15" w:rsidRDefault="00BE2F8F" w:rsidP="00C6132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D56A15">
              <w:rPr>
                <w:rFonts w:ascii="Arial" w:hAnsi="Arial" w:cs="Arial"/>
                <w:sz w:val="24"/>
                <w:szCs w:val="24"/>
              </w:rPr>
              <w:t xml:space="preserve">dofinansowanie projektu przestrzegał obowiązujących przepisów prawa dotyczących </w:t>
            </w:r>
            <w:r w:rsidRPr="00D56A15">
              <w:rPr>
                <w:rFonts w:ascii="Arial" w:hAnsi="Arial" w:cs="Arial"/>
                <w:sz w:val="24"/>
                <w:szCs w:val="24"/>
              </w:rPr>
              <w:lastRenderedPageBreak/>
              <w:t>danego projektu, zgodnie z art. 73 ust. 2 lit. f) rozporządzenia nr 2021/1060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D56A1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0061E4C" w14:textId="6B906CED" w:rsidR="00BE2F8F" w:rsidRPr="00191BCD" w:rsidRDefault="00BE2F8F" w:rsidP="00C6132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2021/1060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9CA99C8" w14:textId="15625C88" w:rsidR="00BE2F8F" w:rsidRPr="006553F7" w:rsidRDefault="00BE2F8F" w:rsidP="00C6132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C55D7F4" w14:textId="4E596810" w:rsidR="00703F62" w:rsidRPr="006553F7" w:rsidRDefault="00BE2F8F" w:rsidP="00C613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3D10710F" w14:textId="77777777" w:rsidR="007B0700" w:rsidRPr="006553F7" w:rsidRDefault="007B0700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E6DE76" w14:textId="77777777" w:rsidR="007B0700" w:rsidRPr="006553F7" w:rsidRDefault="007B0700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424496DE" w:rsidR="007B0700" w:rsidRPr="006553F7" w:rsidRDefault="007B0700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4EAFD9C" w14:textId="13AEB617" w:rsidR="00C960CC" w:rsidRPr="006553F7" w:rsidRDefault="007B0700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30CA" w:rsidRPr="006553F7" w14:paraId="303F5CDF" w14:textId="77777777" w:rsidTr="0023378D">
        <w:trPr>
          <w:trHeight w:val="841"/>
        </w:trPr>
        <w:tc>
          <w:tcPr>
            <w:tcW w:w="1110" w:type="dxa"/>
            <w:vAlign w:val="center"/>
          </w:tcPr>
          <w:p w14:paraId="3F288433" w14:textId="77777777" w:rsidR="00B630CA" w:rsidRPr="006553F7" w:rsidRDefault="00B630CA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895DD1" w14:textId="77777777" w:rsidR="00B630CA" w:rsidRPr="006553F7" w:rsidRDefault="00B630CA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0140056A" w14:textId="77777777" w:rsidR="002266DC" w:rsidRPr="006553F7" w:rsidRDefault="002266D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(dotyczy jst)</w:t>
            </w:r>
          </w:p>
        </w:tc>
        <w:tc>
          <w:tcPr>
            <w:tcW w:w="5923" w:type="dxa"/>
          </w:tcPr>
          <w:p w14:paraId="57BC8D53" w14:textId="62C2F0BF" w:rsidR="00191BCD" w:rsidRDefault="005D286F" w:rsidP="00C61327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 xml:space="preserve">W przypadku, gdy wnioskodawcą jest jednostka samorządu terytorialnego (lub podmiot przez nią 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kontrolowany lub od niej zależny) w kryterium sprawdz</w:t>
            </w:r>
            <w:r w:rsidR="00642F99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78E13806" w14:textId="2A6AA159" w:rsidR="005D286F" w:rsidRPr="006553F7" w:rsidRDefault="005D286F" w:rsidP="00C61327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B25B3D1" w14:textId="44F1B782" w:rsidR="005D286F" w:rsidRPr="006553F7" w:rsidRDefault="005D286F" w:rsidP="00C61327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</w:t>
            </w:r>
            <w:r w:rsidR="00D56A15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których mowa w art. 9 ust. 3 rozporządzenia nr 2021/1060, a następnie podjęła skuteczne działania naprawcze</w:t>
            </w:r>
            <w:r w:rsidR="00FC40CA" w:rsidRPr="006553F7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 xml:space="preserve"> kryterium uznaje się za spełnione. Podjęte działania naprawcze powinny być opisane we wniosku o dofinansowanie.</w:t>
            </w:r>
          </w:p>
          <w:p w14:paraId="317CF1D8" w14:textId="6B9AA819" w:rsidR="00B630CA" w:rsidRPr="006553F7" w:rsidRDefault="005D286F" w:rsidP="00C6132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oświadczenie wnioskodawcy</w:t>
            </w:r>
            <w:r w:rsidR="00FE719C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6553F7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oparciu o </w:t>
            </w:r>
            <w:r w:rsidR="00FC40CA" w:rsidRPr="006553F7">
              <w:rPr>
                <w:rFonts w:ascii="Arial" w:hAnsi="Arial" w:cs="Arial"/>
                <w:bCs/>
                <w:sz w:val="24"/>
                <w:szCs w:val="24"/>
              </w:rPr>
              <w:t>informacje znajdujące się na stronie internetowej Rzecznika Praw Obywatelskich (RPO) dotyczące JST, które ustanowiły obowiązujące i</w:t>
            </w:r>
            <w:r w:rsidR="00176AFE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FC40CA" w:rsidRPr="006553F7">
              <w:rPr>
                <w:rFonts w:ascii="Arial" w:hAnsi="Arial" w:cs="Arial"/>
                <w:bCs/>
                <w:sz w:val="24"/>
                <w:szCs w:val="24"/>
              </w:rPr>
              <w:t>uznane przez RPO za dyskryminujące akty prawa miejscowego (aktualne na dzień zakończenia naboru).</w:t>
            </w:r>
          </w:p>
        </w:tc>
        <w:tc>
          <w:tcPr>
            <w:tcW w:w="4536" w:type="dxa"/>
          </w:tcPr>
          <w:p w14:paraId="079F04EC" w14:textId="77777777" w:rsidR="00CF0FC3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62057533" w14:textId="77777777" w:rsidR="00CF0FC3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4252E92" w14:textId="77777777" w:rsidR="00CF0FC3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FC284A" w14:textId="659870EB" w:rsidR="00CF0FC3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B94D5A5" w14:textId="308C4AE0" w:rsidR="00B630CA" w:rsidRPr="006553F7" w:rsidRDefault="00CF0FC3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6553F7" w14:paraId="7CEDF839" w14:textId="77777777" w:rsidTr="0023378D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BF0DE9" w:rsidRP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49F31CB" w14:textId="7DEE5CD2" w:rsidR="00C960CC" w:rsidRPr="00D56A15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5923" w:type="dxa"/>
          </w:tcPr>
          <w:p w14:paraId="7213DA1D" w14:textId="77777777" w:rsidR="00021AA0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2486C05" w14:textId="72207B23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26A881E4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89E2097" w14:textId="77777777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3FA6810B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101652C" w14:textId="5C237604" w:rsidR="00C960CC" w:rsidRPr="006553F7" w:rsidRDefault="00C960CC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D2715" w:rsidRPr="006553F7" w14:paraId="362A0081" w14:textId="77777777" w:rsidTr="0023378D">
        <w:trPr>
          <w:trHeight w:val="1984"/>
        </w:trPr>
        <w:tc>
          <w:tcPr>
            <w:tcW w:w="1110" w:type="dxa"/>
            <w:vAlign w:val="center"/>
          </w:tcPr>
          <w:p w14:paraId="190E11F0" w14:textId="6F9BEBDA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BD2E8D2" w14:textId="4154C226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5923" w:type="dxa"/>
          </w:tcPr>
          <w:p w14:paraId="63904B88" w14:textId="3B3FF7B1" w:rsidR="003D2715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 xml:space="preserve"> uzgodnienia i pozwolenia administracyjne.</w:t>
            </w:r>
          </w:p>
          <w:p w14:paraId="6258C94F" w14:textId="72C8988D" w:rsidR="003D2715" w:rsidRPr="005A20D9" w:rsidRDefault="003D2715" w:rsidP="00C61327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 w:rsidR="009F5050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9F5050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dofinansowanie projektu.</w:t>
            </w:r>
          </w:p>
          <w:p w14:paraId="5AFD8227" w14:textId="4A23F5BA" w:rsidR="003D2715" w:rsidRPr="00D56A15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</w:rPr>
              <w:lastRenderedPageBreak/>
              <w:t>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, jednakże nie później niż 12 m-cy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</w:t>
            </w:r>
            <w:r w:rsidR="007D5F3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53EE5A" w14:textId="01C034E5" w:rsidR="003D2715" w:rsidRPr="00191BCD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3AA8D0" w14:textId="7E517746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326230A1" w14:textId="77777777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F06A53" w14:textId="77777777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2BEA30" w14:textId="2949C1A9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6B1C4F" w14:textId="1CC40CFB" w:rsidR="003D2715" w:rsidRPr="006553F7" w:rsidRDefault="003D2715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E033E8" w:rsidRPr="006553F7" w14:paraId="072DA89E" w14:textId="77777777" w:rsidTr="0023378D">
        <w:trPr>
          <w:trHeight w:val="2962"/>
        </w:trPr>
        <w:tc>
          <w:tcPr>
            <w:tcW w:w="1110" w:type="dxa"/>
            <w:vAlign w:val="center"/>
          </w:tcPr>
          <w:p w14:paraId="645CB15E" w14:textId="52D215E4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3D27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B99056E" w14:textId="7D7624FA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5923" w:type="dxa"/>
          </w:tcPr>
          <w:p w14:paraId="1299C43A" w14:textId="60178EB7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563F48" w:rsidRPr="006553F7">
              <w:rPr>
                <w:rFonts w:ascii="Arial" w:hAnsi="Arial" w:cs="Arial"/>
                <w:sz w:val="24"/>
                <w:szCs w:val="24"/>
              </w:rPr>
              <w:t>4</w:t>
            </w:r>
            <w:r w:rsidR="00B72C71">
              <w:rPr>
                <w:rFonts w:ascii="Arial" w:hAnsi="Arial" w:cs="Arial"/>
                <w:sz w:val="24"/>
                <w:szCs w:val="24"/>
              </w:rPr>
              <w:t>2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9F5050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DBEF00" w14:textId="2F405438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73DFE41" w14:textId="0BED2684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019CD52A" w14:textId="77777777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FAC2CD" w14:textId="77777777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5EA2014C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61D779" w14:textId="09657D92" w:rsidR="00E033E8" w:rsidRPr="006553F7" w:rsidRDefault="00E033E8" w:rsidP="00C613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1AA35D3" w14:textId="0514F215" w:rsidR="002C2CE8" w:rsidRPr="006553F7" w:rsidRDefault="007257F1" w:rsidP="00DB17FC">
      <w:pPr>
        <w:pStyle w:val="Nagwek1"/>
        <w:numPr>
          <w:ilvl w:val="0"/>
          <w:numId w:val="19"/>
        </w:numPr>
        <w:spacing w:before="600" w:after="0"/>
      </w:pPr>
      <w:r w:rsidRPr="006553F7">
        <w:t>KRYTERIA MERYTORYCZNE –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5901"/>
        <w:gridCol w:w="4517"/>
      </w:tblGrid>
      <w:tr w:rsidR="00C960CC" w:rsidRPr="00DB17FC" w14:paraId="4FE29F91" w14:textId="77777777" w:rsidTr="002968FA">
        <w:trPr>
          <w:trHeight w:val="283"/>
          <w:tblHeader/>
        </w:trPr>
        <w:tc>
          <w:tcPr>
            <w:tcW w:w="1109" w:type="dxa"/>
            <w:shd w:val="clear" w:color="auto" w:fill="E7E6E6" w:themeFill="background2"/>
            <w:vAlign w:val="center"/>
          </w:tcPr>
          <w:p w14:paraId="4FF710F2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 w:themeFill="background2"/>
            <w:vAlign w:val="center"/>
          </w:tcPr>
          <w:p w14:paraId="68DA1A52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01" w:type="dxa"/>
            <w:shd w:val="clear" w:color="auto" w:fill="E7E6E6" w:themeFill="background2"/>
            <w:vAlign w:val="center"/>
          </w:tcPr>
          <w:p w14:paraId="667523C6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17" w:type="dxa"/>
            <w:shd w:val="clear" w:color="auto" w:fill="E7E6E6" w:themeFill="background2"/>
            <w:vAlign w:val="center"/>
          </w:tcPr>
          <w:p w14:paraId="76407EAA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DB17FC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C960CC" w:rsidRPr="00DB17FC" w14:paraId="6CB17472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33BC7B23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34CE0A41" w14:textId="2E004E6C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5901" w:type="dxa"/>
          </w:tcPr>
          <w:p w14:paraId="77A6A459" w14:textId="0834CA3D" w:rsidR="009F5050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wnioskodawca</w:t>
            </w:r>
            <w:r w:rsidR="00026A5E" w:rsidRPr="00DB17FC">
              <w:rPr>
                <w:rFonts w:ascii="Arial" w:hAnsi="Arial" w:cs="Arial"/>
                <w:sz w:val="24"/>
                <w:szCs w:val="24"/>
              </w:rPr>
              <w:t xml:space="preserve"> oraz partnerzy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6A5E" w:rsidRPr="00DB17FC">
              <w:rPr>
                <w:rFonts w:ascii="Arial" w:hAnsi="Arial" w:cs="Arial"/>
                <w:sz w:val="24"/>
                <w:szCs w:val="24"/>
              </w:rPr>
              <w:t xml:space="preserve"> są </w:t>
            </w:r>
            <w:r w:rsidRPr="00DB17FC">
              <w:rPr>
                <w:rFonts w:ascii="Arial" w:hAnsi="Arial" w:cs="Arial"/>
                <w:sz w:val="24"/>
                <w:szCs w:val="24"/>
              </w:rPr>
              <w:t>uprawni</w:t>
            </w:r>
            <w:r w:rsidR="00026A5E" w:rsidRPr="00DB17FC">
              <w:rPr>
                <w:rFonts w:ascii="Arial" w:hAnsi="Arial" w:cs="Arial"/>
                <w:sz w:val="24"/>
                <w:szCs w:val="24"/>
              </w:rPr>
              <w:t>eni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do ubiegania się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dofinansowanie,</w:t>
            </w:r>
            <w:r w:rsidR="00EE418B" w:rsidRPr="00DB17FC">
              <w:rPr>
                <w:rFonts w:ascii="Arial" w:hAnsi="Arial" w:cs="Arial"/>
                <w:sz w:val="24"/>
                <w:szCs w:val="24"/>
              </w:rPr>
              <w:t xml:space="preserve"> tzn.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cz</w:t>
            </w:r>
            <w:r w:rsidR="00EE418B" w:rsidRPr="00DB17FC">
              <w:rPr>
                <w:rFonts w:ascii="Arial" w:hAnsi="Arial" w:cs="Arial"/>
                <w:sz w:val="24"/>
                <w:szCs w:val="24"/>
              </w:rPr>
              <w:t>y</w:t>
            </w:r>
            <w:r w:rsidR="00442EA4" w:rsidRPr="00DB17FC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="00EE418B" w:rsidRPr="00DB17FC">
              <w:rPr>
                <w:rFonts w:ascii="Arial" w:hAnsi="Arial" w:cs="Arial"/>
                <w:sz w:val="24"/>
                <w:szCs w:val="24"/>
              </w:rPr>
              <w:t>:</w:t>
            </w:r>
            <w:r w:rsidR="00EE418B" w:rsidRPr="00DB17FC">
              <w:rPr>
                <w:rFonts w:ascii="Arial" w:hAnsi="Arial" w:cs="Arial"/>
                <w:sz w:val="24"/>
                <w:szCs w:val="24"/>
              </w:rPr>
              <w:br/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 xml:space="preserve">a. </w:t>
            </w:r>
            <w:r w:rsidR="00ED3072" w:rsidRPr="00DB17FC">
              <w:rPr>
                <w:rFonts w:ascii="Arial" w:hAnsi="Arial" w:cs="Arial"/>
                <w:sz w:val="24"/>
                <w:szCs w:val="24"/>
              </w:rPr>
              <w:t>j</w:t>
            </w:r>
            <w:r w:rsidR="00703F62" w:rsidRPr="00DB17FC">
              <w:rPr>
                <w:rFonts w:ascii="Arial" w:hAnsi="Arial" w:cs="Arial"/>
                <w:sz w:val="24"/>
                <w:szCs w:val="24"/>
              </w:rPr>
              <w:t>ednostk</w:t>
            </w:r>
            <w:r w:rsidR="00442EA4" w:rsidRPr="00DB17FC">
              <w:rPr>
                <w:rFonts w:ascii="Arial" w:hAnsi="Arial" w:cs="Arial"/>
                <w:sz w:val="24"/>
                <w:szCs w:val="24"/>
              </w:rPr>
              <w:t>ą</w:t>
            </w:r>
            <w:r w:rsidR="00703F62" w:rsidRP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3072" w:rsidRPr="00DB17FC">
              <w:rPr>
                <w:rFonts w:ascii="Arial" w:hAnsi="Arial" w:cs="Arial"/>
                <w:sz w:val="24"/>
                <w:szCs w:val="24"/>
              </w:rPr>
              <w:t>s</w:t>
            </w:r>
            <w:r w:rsidR="00703F62" w:rsidRPr="00DB17FC">
              <w:rPr>
                <w:rFonts w:ascii="Arial" w:hAnsi="Arial" w:cs="Arial"/>
                <w:sz w:val="24"/>
                <w:szCs w:val="24"/>
              </w:rPr>
              <w:t xml:space="preserve">amorządu </w:t>
            </w:r>
            <w:r w:rsidR="00ED3072" w:rsidRPr="00DB17FC">
              <w:rPr>
                <w:rFonts w:ascii="Arial" w:hAnsi="Arial" w:cs="Arial"/>
                <w:sz w:val="24"/>
                <w:szCs w:val="24"/>
              </w:rPr>
              <w:t>t</w:t>
            </w:r>
            <w:r w:rsidR="00703F62" w:rsidRPr="00DB17FC">
              <w:rPr>
                <w:rFonts w:ascii="Arial" w:hAnsi="Arial" w:cs="Arial"/>
                <w:sz w:val="24"/>
                <w:szCs w:val="24"/>
              </w:rPr>
              <w:t>erytorialnego</w:t>
            </w:r>
            <w:r w:rsidR="009F5050" w:rsidRPr="00DB17F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122EFD" w14:textId="04DF971D" w:rsidR="00FC344B" w:rsidRPr="00DB17FC" w:rsidRDefault="00FC344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 spółk</w:t>
            </w:r>
            <w:r w:rsidR="00442EA4" w:rsidRPr="00DB17FC">
              <w:rPr>
                <w:rFonts w:ascii="Arial" w:hAnsi="Arial" w:cs="Arial"/>
                <w:sz w:val="24"/>
                <w:szCs w:val="24"/>
              </w:rPr>
              <w:t>ą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prawa handlowego ze 100% udziałem jednost</w:t>
            </w:r>
            <w:r w:rsidR="00442EA4" w:rsidRPr="00DB17FC">
              <w:rPr>
                <w:rFonts w:ascii="Arial" w:hAnsi="Arial" w:cs="Arial"/>
                <w:sz w:val="24"/>
                <w:szCs w:val="24"/>
              </w:rPr>
              <w:t>ki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samorządu terytorialnego,</w:t>
            </w:r>
          </w:p>
          <w:p w14:paraId="62EBF3C5" w14:textId="4E7F2BD0" w:rsidR="002F6749" w:rsidRPr="00DB17FC" w:rsidRDefault="00D56A1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b. </w:t>
            </w:r>
            <w:r w:rsidR="00BA4D78" w:rsidRPr="00DB17FC">
              <w:rPr>
                <w:rFonts w:ascii="Arial" w:hAnsi="Arial" w:cs="Arial"/>
                <w:sz w:val="24"/>
                <w:szCs w:val="24"/>
              </w:rPr>
              <w:t>organizacj</w:t>
            </w:r>
            <w:r w:rsidR="00442EA4" w:rsidRPr="00DB17FC">
              <w:rPr>
                <w:rFonts w:ascii="Arial" w:hAnsi="Arial" w:cs="Arial"/>
                <w:sz w:val="24"/>
                <w:szCs w:val="24"/>
              </w:rPr>
              <w:t>ą</w:t>
            </w:r>
            <w:r w:rsidR="00BA4D78" w:rsidRPr="00DB17FC">
              <w:rPr>
                <w:rFonts w:ascii="Arial" w:hAnsi="Arial" w:cs="Arial"/>
                <w:sz w:val="24"/>
                <w:szCs w:val="24"/>
              </w:rPr>
              <w:t xml:space="preserve"> pozarządow</w:t>
            </w:r>
            <w:r w:rsidR="00442EA4" w:rsidRPr="00DB17FC">
              <w:rPr>
                <w:rFonts w:ascii="Arial" w:hAnsi="Arial" w:cs="Arial"/>
                <w:sz w:val="24"/>
                <w:szCs w:val="24"/>
              </w:rPr>
              <w:t>ą</w:t>
            </w:r>
            <w:r w:rsidR="00EF3C9B" w:rsidRPr="00DB17F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D9AD3F" w14:textId="27E8150E" w:rsidR="00C960CC" w:rsidRPr="00DB17FC" w:rsidDel="007968FF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 (porozumienie/umowa o partnerstwie).</w:t>
            </w:r>
          </w:p>
        </w:tc>
        <w:tc>
          <w:tcPr>
            <w:tcW w:w="4517" w:type="dxa"/>
          </w:tcPr>
          <w:p w14:paraId="69F11EBA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CFCF836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D98A12B" w14:textId="792E557B" w:rsidR="00C960CC" w:rsidRPr="00DB17FC" w:rsidRDefault="00C960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0101F" w:rsidRPr="00DB17FC" w14:paraId="00B31DFF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154C829B" w14:textId="1311253E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333B2EFB" w14:textId="7243EBDB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5901" w:type="dxa"/>
          </w:tcPr>
          <w:p w14:paraId="7F46F489" w14:textId="77777777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00860F48" w14:textId="60202DFE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 dofinansowanie projektu.</w:t>
            </w:r>
          </w:p>
        </w:tc>
        <w:tc>
          <w:tcPr>
            <w:tcW w:w="4517" w:type="dxa"/>
          </w:tcPr>
          <w:p w14:paraId="13933095" w14:textId="77777777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0BB75A9" w14:textId="77777777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9D8A59" w14:textId="77777777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D1236A" w14:textId="691A5F65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204E432" w14:textId="2248845C" w:rsidR="0080101F" w:rsidRPr="00DB17FC" w:rsidRDefault="0080101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6397D06E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6207D52F" w14:textId="7FC09F2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F20F7" w:rsidRPr="00DB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997CC1D" w14:textId="3B100FA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5901" w:type="dxa"/>
          </w:tcPr>
          <w:p w14:paraId="6035C487" w14:textId="709C5AB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1660CD6C" w14:textId="49DDA19E" w:rsidR="00734A44" w:rsidRPr="00DB17FC" w:rsidRDefault="00AE64BD" w:rsidP="00DB17FC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rozwój infrastruktury rekreacyjnej oraz publicznie dostępnej infrastruktury uzdrowiskowej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miejscowościach uzdrowiskowych</w:t>
            </w:r>
            <w:r w:rsidR="00DA66FC"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34A44" w:rsidRPr="00DB17F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10FFD37" w14:textId="0A90725A" w:rsidR="00AE64BD" w:rsidRPr="00DB17FC" w:rsidRDefault="00AE64BD" w:rsidP="00DB17F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tworzenie i modernizacja urządzeń lecznictwa uzdrowiskowego</w:t>
            </w:r>
            <w:r w:rsidR="00EC11E7"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tj. pijalnie uzdrowiskowe, tężnie, parki, ścieżki ruchowe, lecznicze i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rehabilitacyjne baseny uzdrowiskowe.</w:t>
            </w:r>
          </w:p>
          <w:p w14:paraId="29E1EA49" w14:textId="5D58DEC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2D15198F" w14:textId="380F342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9635A1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06A39D2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699379" w14:textId="0382DC4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4C475551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1DBD7F88" w14:textId="1BA69E2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A91971" w:rsidRPr="00DB17F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04A7C58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5901" w:type="dxa"/>
          </w:tcPr>
          <w:p w14:paraId="1031AB1E" w14:textId="28922CD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(SzOP) dla</w:t>
            </w:r>
            <w:r w:rsidR="00EF3C9B" w:rsidRP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danego działania, w wersji aktualnej na dzień rozpoczęcia naboru</w:t>
            </w:r>
            <w:commentRangeStart w:id="3"/>
            <w:r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commentRangeEnd w:id="3"/>
            <w:r w:rsidR="00F028C2">
              <w:rPr>
                <w:rStyle w:val="Odwoaniedokomentarza"/>
                <w:lang w:val="x-none" w:eastAsia="x-none"/>
              </w:rPr>
              <w:commentReference w:id="3"/>
            </w:r>
            <w:r w:rsidRPr="00DB17F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7BCF65E" w14:textId="18C52D1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73CC9AA4" w14:textId="1B418663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0E395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5EF5FCB" w14:textId="2848DE0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E9F23F" w14:textId="733BE77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7DB3C330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4182A31E" w14:textId="620DB866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61CDCEAD" w14:textId="627FAF00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5901" w:type="dxa"/>
          </w:tcPr>
          <w:p w14:paraId="2A1E0111" w14:textId="5B1CC6F1" w:rsidR="00734A44" w:rsidRPr="00DB17FC" w:rsidRDefault="00734A44" w:rsidP="00DB17F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31BB469" w14:textId="65863087" w:rsidR="00734A44" w:rsidRPr="00DB17FC" w:rsidRDefault="00734A44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projekcie nie występuje pomoc publiczna,</w:t>
            </w:r>
            <w:r w:rsidR="00E53E88" w:rsidRP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5C5CAF" w14:textId="0E5374DB" w:rsidR="00005272" w:rsidRPr="00DB17FC" w:rsidRDefault="00005272" w:rsidP="00DB17F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pomoc jest zgodna z art. 14 rozporządzenia KE nr 651/2014 Regionalna pomoc inwestycyjna oraz 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bookmarkStart w:id="5" w:name="_Hlk175057192"/>
            <w:r w:rsidRPr="00DB17FC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października 2022 r. w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sprawie udzielania regionalnej pomocy </w:t>
            </w: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inwestycyjnej w ramach programów regionalnych na lata 2021–2027 (Dz.U. 2023 poz. 2743)</w:t>
            </w:r>
            <w:bookmarkEnd w:id="5"/>
            <w:r w:rsidRPr="00DB17FC">
              <w:rPr>
                <w:rFonts w:ascii="Arial" w:hAnsi="Arial" w:cs="Arial"/>
                <w:sz w:val="24"/>
                <w:szCs w:val="24"/>
              </w:rPr>
              <w:t>, lub</w:t>
            </w:r>
          </w:p>
          <w:p w14:paraId="590FEF0E" w14:textId="757B5DD4" w:rsidR="00734A44" w:rsidRPr="00DB17FC" w:rsidRDefault="00734A44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Ministra Funduszy i Polityki Regionalnej 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>z dnia 7</w:t>
            </w:r>
            <w:r w:rsidR="00D56A15" w:rsidRPr="00DB17F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 xml:space="preserve">sierpnia 2023 r. </w:t>
            </w:r>
            <w:r w:rsidRPr="00DB17FC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 ramach regionalnych programów na lata 2021–2027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6" w:name="_Hlk144294319"/>
            <w:r w:rsidRPr="00DB17FC">
              <w:rPr>
                <w:rFonts w:ascii="Arial" w:hAnsi="Arial" w:cs="Arial"/>
                <w:sz w:val="24"/>
                <w:szCs w:val="24"/>
              </w:rPr>
              <w:t>(Dz. U. z 2023 r. poz. 1678)</w:t>
            </w:r>
            <w:bookmarkEnd w:id="6"/>
            <w:r w:rsidR="00C605E2" w:rsidRPr="00DB17FC">
              <w:rPr>
                <w:rFonts w:ascii="Arial" w:hAnsi="Arial" w:cs="Arial"/>
                <w:sz w:val="24"/>
                <w:szCs w:val="24"/>
              </w:rPr>
              <w:t>,</w:t>
            </w:r>
            <w:r w:rsidRPr="00DB17F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46AE29AB" w14:textId="6516E9DC" w:rsidR="00EC6016" w:rsidRPr="00DB17FC" w:rsidRDefault="00EC6016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pomoc jest zgodna z art. 55 rozporządzenia KE nr 651/2014 Pomoc na infrastrukturę sportową i wielofunkcyjną infrastrukturę rekreacyjną oraz rozporządzeniem </w:t>
            </w:r>
            <w:r w:rsidR="000D6D1E" w:rsidRPr="00DB17FC">
              <w:rPr>
                <w:rFonts w:ascii="Arial" w:hAnsi="Arial" w:cs="Arial"/>
                <w:sz w:val="24"/>
                <w:szCs w:val="24"/>
              </w:rPr>
              <w:t xml:space="preserve">Ministra Funduszy i Polityki Regionalnej z dnia 24 sierpnia 2023 r. w sprawie udzielenia pomocy </w:t>
            </w:r>
            <w:r w:rsidR="00911CCF" w:rsidRPr="00DB17FC">
              <w:rPr>
                <w:rFonts w:ascii="Arial" w:hAnsi="Arial" w:cs="Arial"/>
                <w:sz w:val="24"/>
                <w:szCs w:val="24"/>
              </w:rPr>
              <w:t>inwestycyjnej</w:t>
            </w:r>
            <w:r w:rsidR="000D6D1E" w:rsidRPr="00DB17FC">
              <w:rPr>
                <w:rFonts w:ascii="Arial" w:hAnsi="Arial" w:cs="Arial"/>
                <w:sz w:val="24"/>
                <w:szCs w:val="24"/>
              </w:rPr>
              <w:t xml:space="preserve"> na infrastrukturę sportową i wielofunkcyjną infrastrukturę rekreacyjną w ramach regionalnych programów na lata 2021-2027 (Dz.U. z 2023 r. poz. 1818), lub</w:t>
            </w:r>
          </w:p>
          <w:p w14:paraId="3FFDF672" w14:textId="4367FB6B" w:rsidR="00734A44" w:rsidRPr="00DB17FC" w:rsidRDefault="1DEE2018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>pomoc jest zgodna z art. 56 rozporządzenia KE nr 651/2014 Pomoc inwestycyjna na infrastrukturę lokalną oraz z rozporządzeniem Ministra Funduszy i Polityki Regionalnej z dnia 11 grudnia 2022 r. w</w:t>
            </w:r>
            <w:r w:rsidR="00D56A15" w:rsidRPr="00DB17F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 xml:space="preserve">sprawie udzielania pomocy inwestycyjnej na 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infrastrukturę lokalną w ramach regionalnych programów na lata 2021–2027 (Dz. U. z 2022 r. poz. 2686)</w:t>
            </w:r>
            <w:r w:rsidR="02C0F6A5" w:rsidRPr="00DB17F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37789003" w14:textId="2608DF52" w:rsidR="00734A44" w:rsidRPr="00DB17FC" w:rsidRDefault="1DEE2018" w:rsidP="00DB17F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>pomoc jest zgodna z rozporządzeniem KE nr 2023/2831 oraz rozporządzeniem Ministra Funduszy i Polityki Regionalnej z dnia 17 kwietnia 2024 r. w sprawie udzielania pomocy de minimis w</w:t>
            </w:r>
            <w:r w:rsidR="00D56A15" w:rsidRPr="00DB17F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  <w:lang w:val="pl-PL"/>
              </w:rPr>
              <w:t>ramach regionalnych programów na lata 2021-2027 (Dz.U. z 2024 r. poz. 598).</w:t>
            </w:r>
          </w:p>
          <w:p w14:paraId="5C3921D3" w14:textId="77CDEEC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DB17F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1E9F5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</w:t>
            </w: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3C4CA534" w14:textId="54246BC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43B6CC50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6072BC0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BB9E253" w14:textId="568E01D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4E4A198A" w14:textId="77777777" w:rsidTr="001B0DB9">
        <w:trPr>
          <w:trHeight w:val="708"/>
        </w:trPr>
        <w:tc>
          <w:tcPr>
            <w:tcW w:w="1109" w:type="dxa"/>
            <w:vAlign w:val="center"/>
          </w:tcPr>
          <w:p w14:paraId="6A2CDA71" w14:textId="072513F6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7" w:name="_Hlk133218189"/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3DE523C" w14:textId="622EF92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</w:tc>
        <w:tc>
          <w:tcPr>
            <w:tcW w:w="5901" w:type="dxa"/>
          </w:tcPr>
          <w:p w14:paraId="3424495E" w14:textId="0209544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9900EF" w:rsidRPr="00DB17FC">
              <w:rPr>
                <w:rFonts w:ascii="Arial" w:hAnsi="Arial" w:cs="Arial"/>
                <w:sz w:val="24"/>
                <w:szCs w:val="24"/>
              </w:rPr>
              <w:t>,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czy projekt jest zgodny 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703453C3" w14:textId="345CD16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Wnioskodawca wykaże, że projekt jest zgodny 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</w:t>
            </w:r>
            <w:r w:rsidR="00F14595" w:rsidRPr="00DB17FC">
              <w:rPr>
                <w:rFonts w:ascii="Arial" w:hAnsi="Arial" w:cs="Arial"/>
                <w:sz w:val="24"/>
                <w:szCs w:val="24"/>
              </w:rPr>
              <w:t>,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</w:t>
            </w:r>
          </w:p>
          <w:p w14:paraId="56AD23C3" w14:textId="7930EF4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</w:t>
            </w: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z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„nie czyń poważnych szkód” (DNSH) zakresów wsparcia zawartych w projekcie programu regionalnego Fundusze Europejskie dla Kujaw i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Pomorza na lata 2021-2027” i zamieszczonych w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niej ustaleń dla poszczególnych obszarów</w:t>
            </w:r>
            <w:r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DB17FC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1560D13F" w14:textId="1351C77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517" w:type="dxa"/>
          </w:tcPr>
          <w:p w14:paraId="5F00DCB5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176E136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2E56223" w14:textId="00A987D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7"/>
      <w:tr w:rsidR="00734A44" w:rsidRPr="00DB17FC" w14:paraId="36E94B78" w14:textId="77777777" w:rsidTr="2528B9A3">
        <w:trPr>
          <w:trHeight w:val="992"/>
        </w:trPr>
        <w:tc>
          <w:tcPr>
            <w:tcW w:w="1109" w:type="dxa"/>
            <w:vAlign w:val="center"/>
          </w:tcPr>
          <w:p w14:paraId="17562584" w14:textId="309E2EF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3D6F2005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5901" w:type="dxa"/>
          </w:tcPr>
          <w:p w14:paraId="2C797B20" w14:textId="2A1EB5B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j) rozporządzenia nr 2021/1060, tzn. czy inwestycja w infrastrukturę o przewidywanej trwałości wynoszącej co najmniej pięć lat przewidziana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ramach projektu jest odporna na zmiany klimatu.</w:t>
            </w:r>
          </w:p>
          <w:p w14:paraId="3A5CB1EC" w14:textId="474A3B2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6D5C4B17" w14:textId="14F72E3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517" w:type="dxa"/>
          </w:tcPr>
          <w:p w14:paraId="76822107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6FB1D37B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2693B34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7547A01" w14:textId="7AB654C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34A44" w:rsidRPr="00DB17FC" w14:paraId="5FA643AD" w14:textId="77777777" w:rsidTr="2528B9A3">
        <w:tc>
          <w:tcPr>
            <w:tcW w:w="1109" w:type="dxa"/>
            <w:vAlign w:val="center"/>
          </w:tcPr>
          <w:p w14:paraId="234273D9" w14:textId="3F7C47B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07459315" w14:textId="4068FC7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5901" w:type="dxa"/>
          </w:tcPr>
          <w:p w14:paraId="2FFC0AF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CA97CE6" w14:textId="2D2A9B28" w:rsidR="00734A44" w:rsidRPr="00DB17FC" w:rsidRDefault="00734A44" w:rsidP="00DB17FC">
            <w:pPr>
              <w:pStyle w:val="Akapitzlist"/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ustawą z dnia 3 października 2008 r.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udostępnianiu informacji o środowisku i jego ochronie, udziale społeczeństwa w ochronie środowiska oraz o ocenach oddziaływania na środowisko (Dz.U. z 202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4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1112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2011/92/UE z dnia 13 grudnia 2011 r. w sprawie oceny skutków wywieranych przez niektóre przedsięwzięcia publiczne i prywatne na środowisko;</w:t>
            </w:r>
          </w:p>
          <w:p w14:paraId="0740FE5E" w14:textId="77777777" w:rsidR="00734A44" w:rsidRPr="00DB17FC" w:rsidRDefault="00734A44" w:rsidP="00DB17FC">
            <w:pPr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2024 r. poz. 54</w:t>
            </w:r>
            <w:r w:rsidR="00491AE1" w:rsidRPr="00DB17FC">
              <w:rPr>
                <w:rFonts w:ascii="Arial" w:hAnsi="Arial" w:cs="Arial"/>
                <w:sz w:val="24"/>
                <w:szCs w:val="24"/>
              </w:rPr>
              <w:t xml:space="preserve"> z późn. zm.)</w:t>
            </w:r>
            <w:r w:rsidRPr="00DB17F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AE7C49" w14:textId="4BD52578" w:rsidR="00734A44" w:rsidRPr="00DB17FC" w:rsidRDefault="00734A44" w:rsidP="00DB17FC">
            <w:pPr>
              <w:pStyle w:val="Akapitzlist"/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4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1478</w:t>
            </w:r>
            <w:r w:rsidR="008C1306" w:rsidRPr="00DB17FC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DB17FC">
              <w:rPr>
                <w:rFonts w:ascii="Arial" w:hAnsi="Arial" w:cs="Arial"/>
                <w:sz w:val="24"/>
                <w:szCs w:val="24"/>
              </w:rPr>
              <w:t>)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Dyrektywą Rady 92/43/EWG z dnia 21 maja 1992 r. w sprawie ochrony siedlisk przyrodniczych oraz dzikiej fauny i flory;</w:t>
            </w:r>
          </w:p>
          <w:p w14:paraId="61C17ACE" w14:textId="71BAC033" w:rsidR="00734A44" w:rsidRPr="00DB17FC" w:rsidRDefault="00734A44" w:rsidP="00DB17FC">
            <w:pPr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4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r., poz. 1</w:t>
            </w:r>
            <w:r w:rsidR="005E4C47" w:rsidRPr="00DB17FC">
              <w:rPr>
                <w:rFonts w:ascii="Arial" w:hAnsi="Arial" w:cs="Arial"/>
                <w:sz w:val="24"/>
                <w:szCs w:val="24"/>
              </w:rPr>
              <w:t>087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z późn. zm.) i Dyrektywą </w:t>
            </w: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Parlamentu Europejskiego i Rady 2000/60/WE z</w:t>
            </w:r>
            <w:r w:rsidR="00EF3C9B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dnia 23 października 2000 r. ustanawiająca ramy wspólnotowego działania w dziedzinie polityki wodnej;</w:t>
            </w:r>
          </w:p>
          <w:p w14:paraId="682C1AB6" w14:textId="5589B774" w:rsidR="00734A44" w:rsidRPr="00DB17FC" w:rsidRDefault="00734A44" w:rsidP="00DB17FC">
            <w:pPr>
              <w:numPr>
                <w:ilvl w:val="0"/>
                <w:numId w:val="5"/>
              </w:numPr>
              <w:tabs>
                <w:tab w:val="clear" w:pos="720"/>
              </w:tabs>
              <w:spacing w:before="100" w:beforeAutospacing="1" w:after="100" w:afterAutospacing="1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okresie programowania 2014 – 2020 oraz ubiegających się o współfinansowanie w okresie 2021 – 2027 z Funduszy UE, dotkniętych naruszeniem 2016/2046 w zakresie specustaw, dla których prowadzone jest postępowanie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23.02.2021r.).</w:t>
            </w:r>
          </w:p>
          <w:p w14:paraId="5BCC9084" w14:textId="0FF2DA1A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regulaminem wyboru projektów, w szczególności decyzję o środowiskowych uwarunkowaniach – jeżeli jest ona wymagana. Jeśli tak, to czy została załączona do wniosku oraz czy  zakres projektu jest zgodny z decyzją o środowiskowych uwarunkowaniach i zezwoleniem na realizację inwestycji.</w:t>
            </w:r>
          </w:p>
          <w:p w14:paraId="650E2B1A" w14:textId="5D91AF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14CE384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59338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606DA94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537F28F" w14:textId="58E399D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04DD59AE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195C1564" w14:textId="246C57D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44E871BC" w14:textId="1038104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5901" w:type="dxa"/>
          </w:tcPr>
          <w:p w14:paraId="377B0F57" w14:textId="1D3A1026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2152083" w14:textId="37C5E110" w:rsidR="00734A44" w:rsidRPr="00DB17FC" w:rsidRDefault="00734A44" w:rsidP="00DB17FC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2BE7BB91" w:rsidR="00734A44" w:rsidRPr="00DB17FC" w:rsidRDefault="00734A44" w:rsidP="00DB17FC">
            <w:pPr>
              <w:numPr>
                <w:ilvl w:val="0"/>
                <w:numId w:val="7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2C27AAF0" w:rsidR="00734A44" w:rsidRPr="00DB17FC" w:rsidRDefault="00734A44" w:rsidP="00DB17FC">
            <w:pPr>
              <w:numPr>
                <w:ilvl w:val="0"/>
                <w:numId w:val="7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7E6918A7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FB58A8C" w14:textId="28793492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274F11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52CD57A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614873" w14:textId="47D98EF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274537A2" w14:textId="77777777" w:rsidTr="2528B9A3">
        <w:trPr>
          <w:trHeight w:val="416"/>
        </w:trPr>
        <w:tc>
          <w:tcPr>
            <w:tcW w:w="1109" w:type="dxa"/>
            <w:vAlign w:val="center"/>
          </w:tcPr>
          <w:p w14:paraId="3E8E3DC6" w14:textId="6B72C1E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738610EB" w14:textId="50DEA17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5901" w:type="dxa"/>
          </w:tcPr>
          <w:p w14:paraId="6DB91545" w14:textId="14C4A91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58422509" w:rsidR="00734A44" w:rsidRPr="00DB17FC" w:rsidRDefault="00734A44" w:rsidP="00DB17FC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</w:t>
            </w:r>
            <w:r w:rsidR="0008799E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inne okoliczności niezbędne do realizacji tych procedur,</w:t>
            </w:r>
          </w:p>
          <w:p w14:paraId="55BB4A52" w14:textId="77777777" w:rsidR="00734A44" w:rsidRPr="00DB17FC" w:rsidRDefault="00734A44" w:rsidP="00DB17FC">
            <w:pPr>
              <w:numPr>
                <w:ilvl w:val="0"/>
                <w:numId w:val="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734A44" w:rsidRPr="00DB17FC" w:rsidRDefault="00734A44" w:rsidP="00DB17FC">
            <w:pPr>
              <w:numPr>
                <w:ilvl w:val="0"/>
                <w:numId w:val="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3674FEAB" w14:textId="77777777" w:rsidR="00734A44" w:rsidRPr="00DB17FC" w:rsidRDefault="00734A44" w:rsidP="00DB17FC">
            <w:pPr>
              <w:numPr>
                <w:ilvl w:val="0"/>
                <w:numId w:val="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18292AF" w14:textId="7926D6A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5C10BE5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27CE00D3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37805D2" w14:textId="24370DA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1660301D" w14:textId="77777777" w:rsidTr="2528B9A3">
        <w:trPr>
          <w:trHeight w:val="416"/>
        </w:trPr>
        <w:tc>
          <w:tcPr>
            <w:tcW w:w="1109" w:type="dxa"/>
            <w:vAlign w:val="center"/>
          </w:tcPr>
          <w:p w14:paraId="7B4194DB" w14:textId="2C866D60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5630AD66" w14:textId="7420FF1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Wykonalność finansowa</w:t>
            </w:r>
            <w:r w:rsid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5901" w:type="dxa"/>
          </w:tcPr>
          <w:p w14:paraId="72B8F032" w14:textId="575108E0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oraz, czy analiza finansowa  przedsięwzięcia została przeprowadzona poprawnie, w szczególności czy:</w:t>
            </w:r>
          </w:p>
          <w:p w14:paraId="1D70C910" w14:textId="0EF32881" w:rsidR="00734A44" w:rsidRPr="00DB17FC" w:rsidRDefault="00734A44" w:rsidP="00DB17FC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3B9598A" w14:textId="2A0513BE" w:rsidR="00734A44" w:rsidRPr="00DB17FC" w:rsidRDefault="00734A44" w:rsidP="00DB17FC">
            <w:pPr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uzasadnione,</w:t>
            </w:r>
          </w:p>
          <w:p w14:paraId="4A3DC5C9" w14:textId="77777777" w:rsidR="00734A44" w:rsidRPr="00DB17FC" w:rsidRDefault="00734A44" w:rsidP="00DB17FC">
            <w:pPr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A95210" w14:textId="77777777" w:rsidR="00734A44" w:rsidRPr="00DB17FC" w:rsidRDefault="00734A44" w:rsidP="00DB17FC">
            <w:pPr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B366C7B" w14:textId="77777777" w:rsidR="00734A44" w:rsidRPr="00DB17FC" w:rsidRDefault="00734A44" w:rsidP="00DB17FC">
            <w:pPr>
              <w:numPr>
                <w:ilvl w:val="0"/>
                <w:numId w:val="9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projektów obejmujących </w:t>
            </w: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inwestycje w infrastrukturę lub inwestycje produkcyjne).</w:t>
            </w:r>
          </w:p>
          <w:p w14:paraId="45740A8D" w14:textId="2F7434A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6D7E8536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C8CBEF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34B6FDB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1829076" w14:textId="18151296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324C6188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34F0F168" w14:textId="3C1ED26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0DE4B5B7" w14:textId="4929435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5901" w:type="dxa"/>
          </w:tcPr>
          <w:p w14:paraId="0D56BDC9" w14:textId="14CFD30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wydatki wskazane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05ED9367" w14:textId="5A5E4C0B" w:rsidR="00734A44" w:rsidRPr="00DB17FC" w:rsidRDefault="00734A44" w:rsidP="00DB17FC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regulaminie wyboru projektów. Przy czym okres kwalifikowalności powinien mieścić się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4EBB3DB8" w14:textId="718959CC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są zgodne z zasadami określonymi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Wytycznych </w:t>
            </w:r>
            <w:bookmarkStart w:id="9" w:name="_Hlk126574575"/>
            <w:r w:rsidRPr="00DB17FC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9"/>
            <w:r w:rsidRPr="00DB17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4CEE9738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655ED86D" w14:textId="5E320924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zostaną poniesione w związku z realizacją projektu,</w:t>
            </w:r>
          </w:p>
          <w:p w14:paraId="3B2F9E56" w14:textId="510A95AF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efektywny z zachowaniem zasad uzyskiwania najlepszych efektów z danych nakładów,</w:t>
            </w:r>
          </w:p>
          <w:p w14:paraId="438577B5" w14:textId="77777777" w:rsidR="00734A44" w:rsidRPr="00DB17FC" w:rsidRDefault="00734A44" w:rsidP="00DB17FC">
            <w:pPr>
              <w:numPr>
                <w:ilvl w:val="0"/>
                <w:numId w:val="10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66B9992" w14:textId="62C6A8CA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954DFB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B17F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4FA2257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204FF1" w14:textId="6E98249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01A23ECC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30E38E3B" w14:textId="057B24D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361090B0" w14:textId="0D16F44B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Projekt jest zgodny z zasadą równości szans</w:t>
            </w:r>
            <w:r w:rsid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7FC">
              <w:rPr>
                <w:rFonts w:ascii="Arial" w:hAnsi="Arial" w:cs="Arial"/>
                <w:sz w:val="24"/>
                <w:szCs w:val="24"/>
              </w:rPr>
              <w:t>i niedyskryminacji, w tym dostępności dla osób z niepełnosprawnościami</w:t>
            </w:r>
          </w:p>
        </w:tc>
        <w:tc>
          <w:tcPr>
            <w:tcW w:w="5901" w:type="dxa"/>
          </w:tcPr>
          <w:p w14:paraId="1B38B395" w14:textId="22DEE39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1F595DD2" w14:textId="093EFA7A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B28376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01ECD88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1D238A54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BF0D7D" w14:textId="35DF2962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1594FE5C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199FC69" w14:textId="6041415E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107BE65F" w14:textId="08209C84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5901" w:type="dxa"/>
          </w:tcPr>
          <w:p w14:paraId="38EF919F" w14:textId="53AD9C0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Kartą Praw Podstawowych Unii Europejskiej z dnia 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7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 xml:space="preserve">czerwca 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6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202/389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07</w:t>
            </w:r>
            <w:r w:rsidRPr="00DB17FC">
              <w:rPr>
                <w:rFonts w:ascii="Arial" w:hAnsi="Arial" w:cs="Arial"/>
                <w:sz w:val="24"/>
                <w:szCs w:val="24"/>
              </w:rPr>
              <w:t>.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06</w:t>
            </w:r>
            <w:r w:rsidRPr="00DB17FC">
              <w:rPr>
                <w:rFonts w:ascii="Arial" w:hAnsi="Arial" w:cs="Arial"/>
                <w:sz w:val="24"/>
                <w:szCs w:val="24"/>
              </w:rPr>
              <w:t>.201</w:t>
            </w:r>
            <w:r w:rsidR="00EC5B96" w:rsidRPr="00DB17FC">
              <w:rPr>
                <w:rFonts w:ascii="Arial" w:hAnsi="Arial" w:cs="Arial"/>
                <w:sz w:val="24"/>
                <w:szCs w:val="24"/>
              </w:rPr>
              <w:t>6</w:t>
            </w:r>
            <w:r w:rsidRPr="00DB17FC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B2F3ADD" w14:textId="0BAA23C2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1F576B2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CB0E729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F826421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36582ED9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62F1B3" w14:textId="4503C935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30689927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83B6EEA" w14:textId="4646ABD4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5B8F5681" w14:textId="3A75A79A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p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o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n</w:t>
            </w:r>
            <w:r w:rsidRPr="00DB17FC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5901" w:type="dxa"/>
          </w:tcPr>
          <w:p w14:paraId="4C6D11BF" w14:textId="7440588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DB17F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B17FC">
              <w:rPr>
                <w:rFonts w:ascii="Arial" w:hAnsi="Arial" w:cs="Arial"/>
                <w:sz w:val="24"/>
                <w:szCs w:val="24"/>
              </w:rPr>
              <w:t>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Konwencją o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p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o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n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późn. zm.) w zakresie </w:t>
            </w: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odnoszącym się do sposobu realizacji, zakresu projektu i wnioskodawcy.</w:t>
            </w:r>
          </w:p>
          <w:p w14:paraId="4EEF19C7" w14:textId="62D32B8F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p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o</w:t>
            </w:r>
            <w:r w:rsidRPr="00DB17FC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70382B" w:rsidRPr="00DB17FC">
              <w:rPr>
                <w:rFonts w:ascii="Arial" w:hAnsi="Arial" w:cs="Arial"/>
                <w:sz w:val="24"/>
                <w:szCs w:val="24"/>
              </w:rPr>
              <w:t>n</w:t>
            </w:r>
            <w:r w:rsidRPr="00DB17FC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</w:t>
            </w:r>
          </w:p>
          <w:p w14:paraId="1B06E03F" w14:textId="4F8350C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F04FEB8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B0BC85F" w14:textId="6D7E822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F2C34E" w14:textId="3E3598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DB17FC" w14:paraId="07ABD9DF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3AFD64E" w14:textId="5A3AF52C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E59CF" w:rsidRPr="00DB17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CC3B238" w14:textId="7A267DE8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5901" w:type="dxa"/>
          </w:tcPr>
          <w:p w14:paraId="688F2E01" w14:textId="273849A0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zasadą równości kobiet i mężczyzn. Przez zgodność z tą zasadą należy rozumieć, z jednej strony zaplanowanie takich działań w projekcie, które wpłyną na wyrównywanie szans danej płci będącej w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3B269981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 w:rsidRPr="00DB17FC">
              <w:rPr>
                <w:rFonts w:ascii="Arial" w:hAnsi="Arial" w:cs="Arial"/>
                <w:sz w:val="24"/>
                <w:szCs w:val="24"/>
              </w:rPr>
              <w:t> </w:t>
            </w:r>
            <w:r w:rsidRPr="00DB17F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67430330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06B779C2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0A4E5D" w14:textId="60F23F5D" w:rsidR="00734A44" w:rsidRPr="00DB17FC" w:rsidRDefault="00734A44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17F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F7D3A97" w14:textId="5EE7C7A8" w:rsidR="007257F1" w:rsidRPr="006553F7" w:rsidRDefault="007257F1" w:rsidP="00DB17FC">
      <w:pPr>
        <w:pStyle w:val="Nagwek1"/>
        <w:numPr>
          <w:ilvl w:val="0"/>
          <w:numId w:val="19"/>
        </w:numPr>
      </w:pPr>
      <w:r w:rsidRPr="2528B9A3">
        <w:lastRenderedPageBreak/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0B1621" w:rsidRPr="00770FBD" w14:paraId="5352BDA7" w14:textId="77777777" w:rsidTr="002968FA">
        <w:trPr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E7E6E6" w:themeFill="background2"/>
            <w:vAlign w:val="center"/>
          </w:tcPr>
          <w:p w14:paraId="6039EE02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0270F92E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FB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74EC5" w:rsidRPr="00770FBD" w14:paraId="377A3E01" w14:textId="77777777" w:rsidTr="2528B9A3">
        <w:tc>
          <w:tcPr>
            <w:tcW w:w="1110" w:type="dxa"/>
            <w:vAlign w:val="center"/>
          </w:tcPr>
          <w:p w14:paraId="50DED88B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10" w:name="_Hlk129938227"/>
            <w:r w:rsidRPr="00770FBD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770FBD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10"/>
          </w:p>
        </w:tc>
        <w:tc>
          <w:tcPr>
            <w:tcW w:w="5923" w:type="dxa"/>
          </w:tcPr>
          <w:p w14:paraId="057483DE" w14:textId="71C93288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3AC6A7F8" w14:textId="52FB79F9" w:rsidR="00D74EC5" w:rsidRPr="00770FBD" w:rsidRDefault="00D74EC5" w:rsidP="00DB17FC">
            <w:pPr>
              <w:numPr>
                <w:ilvl w:val="0"/>
                <w:numId w:val="1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Regionalnego odnośnie zgodności ze </w:t>
            </w:r>
            <w:bookmarkStart w:id="11" w:name="_Hlk128644599"/>
            <w:r w:rsidRPr="00770FBD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11"/>
            <w:r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F724A5" w14:textId="451E84E6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</w:t>
            </w:r>
            <w:r w:rsidR="00C00D42" w:rsidRPr="00770FBD">
              <w:rPr>
                <w:rFonts w:ascii="Arial" w:hAnsi="Arial" w:cs="Arial"/>
                <w:sz w:val="24"/>
                <w:szCs w:val="24"/>
              </w:rPr>
              <w:t xml:space="preserve"> ogłoszeniu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="00C00D42" w:rsidRPr="00770FBD">
              <w:rPr>
                <w:rFonts w:ascii="Arial" w:hAnsi="Arial" w:cs="Arial"/>
                <w:sz w:val="24"/>
                <w:szCs w:val="24"/>
              </w:rPr>
              <w:t>naborze/dokumentach pomocniczych</w:t>
            </w:r>
            <w:r w:rsidR="00642F99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9B61D5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0ECCA096" w:rsidR="00D74EC5" w:rsidRPr="00770FBD" w:rsidRDefault="00D74EC5" w:rsidP="00DB17FC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27C4469B" w:rsidR="00D74EC5" w:rsidRPr="00770FBD" w:rsidRDefault="00D74EC5" w:rsidP="00DB17FC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FB9EF82" w14:textId="77777777" w:rsidR="00D74EC5" w:rsidRPr="00770FBD" w:rsidRDefault="00D74EC5" w:rsidP="00DB17FC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zagospodarowania terenu (z wyjątkami określonymi w standardach).</w:t>
            </w:r>
          </w:p>
          <w:p w14:paraId="3E7C5139" w14:textId="10690D01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40AFA44E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6F1972C5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670DA8BB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194DBDC" w14:textId="26CD93A4" w:rsidR="00D74EC5" w:rsidRPr="00770FBD" w:rsidRDefault="00D74EC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B1621" w:rsidRPr="00770FBD" w14:paraId="726A7404" w14:textId="77777777" w:rsidTr="2528B9A3">
        <w:tc>
          <w:tcPr>
            <w:tcW w:w="1110" w:type="dxa"/>
            <w:vAlign w:val="center"/>
          </w:tcPr>
          <w:p w14:paraId="47A957D3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</w:t>
            </w:r>
            <w:r w:rsidR="00F01625" w:rsidRPr="00770F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DC86436" w14:textId="77777777" w:rsidR="000B1621" w:rsidRPr="00770FBD" w:rsidRDefault="008D579E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r w:rsidR="003D39AC" w:rsidRPr="00770FBD">
              <w:rPr>
                <w:rFonts w:ascii="Arial" w:hAnsi="Arial" w:cs="Arial"/>
                <w:sz w:val="24"/>
                <w:szCs w:val="24"/>
              </w:rPr>
              <w:t>S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trategią </w:t>
            </w:r>
            <w:r w:rsidR="002D19E6" w:rsidRPr="00770FBD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</w:p>
        </w:tc>
        <w:tc>
          <w:tcPr>
            <w:tcW w:w="5923" w:type="dxa"/>
          </w:tcPr>
          <w:p w14:paraId="55E6AFDF" w14:textId="77777777" w:rsidR="008D579E" w:rsidRPr="00770FBD" w:rsidRDefault="008D579E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BA3A575" w14:textId="0DEA9F62" w:rsidR="008D579E" w:rsidRPr="00770FBD" w:rsidRDefault="008D579E" w:rsidP="00DB17FC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 w:rsidR="005448C9" w:rsidRPr="00770FBD">
              <w:rPr>
                <w:rFonts w:ascii="Arial" w:hAnsi="Arial" w:cs="Arial"/>
                <w:sz w:val="24"/>
                <w:szCs w:val="24"/>
              </w:rPr>
              <w:t>, obowiązującej na dzień składania wniosku o dofinansowanie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46565D47" w:rsidRPr="00770FBD">
              <w:rPr>
                <w:rFonts w:ascii="Arial" w:hAnsi="Arial" w:cs="Arial"/>
                <w:sz w:val="24"/>
                <w:szCs w:val="24"/>
              </w:rPr>
              <w:t>S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trategii </w:t>
            </w:r>
            <w:r w:rsidR="3017133C" w:rsidRPr="00770FBD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 xml:space="preserve">która została </w:t>
            </w:r>
            <w:r w:rsidRPr="00770FBD">
              <w:rPr>
                <w:rFonts w:ascii="Arial" w:hAnsi="Arial" w:cs="Arial"/>
                <w:sz w:val="24"/>
                <w:szCs w:val="24"/>
              </w:rPr>
              <w:t>pozytywn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>ie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 xml:space="preserve">zaopiniowana przez </w:t>
            </w:r>
            <w:r w:rsidRPr="00770FBD">
              <w:rPr>
                <w:rFonts w:ascii="Arial" w:hAnsi="Arial" w:cs="Arial"/>
                <w:sz w:val="24"/>
                <w:szCs w:val="24"/>
              </w:rPr>
              <w:t>Instytucj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>ę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Zarządzając</w:t>
            </w:r>
            <w:r w:rsidR="009273CF" w:rsidRPr="00770FBD">
              <w:rPr>
                <w:rFonts w:ascii="Arial" w:hAnsi="Arial" w:cs="Arial"/>
                <w:sz w:val="24"/>
                <w:szCs w:val="24"/>
              </w:rPr>
              <w:t>ą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FEdKP;</w:t>
            </w:r>
          </w:p>
          <w:p w14:paraId="769D0D3C" w14:textId="4CCAD065" w:rsidR="008D579E" w:rsidRPr="00770FBD" w:rsidRDefault="008D579E" w:rsidP="00DB17FC">
            <w:pPr>
              <w:numPr>
                <w:ilvl w:val="0"/>
                <w:numId w:val="12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 w:rsidR="008F1CFF" w:rsidRPr="00770FBD">
              <w:rPr>
                <w:rFonts w:ascii="Arial" w:hAnsi="Arial" w:cs="Arial"/>
                <w:sz w:val="24"/>
                <w:szCs w:val="24"/>
              </w:rPr>
              <w:t xml:space="preserve"> na liście podstawowej projektów </w:t>
            </w:r>
            <w:r w:rsidR="003D39AC" w:rsidRPr="00770FBD">
              <w:rPr>
                <w:rFonts w:ascii="Arial" w:hAnsi="Arial" w:cs="Arial"/>
                <w:sz w:val="24"/>
                <w:szCs w:val="24"/>
              </w:rPr>
              <w:t>S</w:t>
            </w:r>
            <w:r w:rsidR="008F1CFF" w:rsidRPr="00770FBD">
              <w:rPr>
                <w:rFonts w:ascii="Arial" w:hAnsi="Arial" w:cs="Arial"/>
                <w:sz w:val="24"/>
                <w:szCs w:val="24"/>
              </w:rPr>
              <w:t>trategii IIT Kujawsko-Pomorskie Uzdrowiska</w:t>
            </w:r>
            <w:r w:rsidR="00E53E88"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46358A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EB739A" w14:textId="106C3DD3" w:rsidR="00FE506A" w:rsidRPr="00770FBD" w:rsidRDefault="008D579E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C6068F" w:rsidRPr="00770FBD">
              <w:rPr>
                <w:rFonts w:ascii="Arial" w:hAnsi="Arial" w:cs="Arial"/>
                <w:sz w:val="24"/>
                <w:szCs w:val="24"/>
              </w:rPr>
              <w:t xml:space="preserve"> oraz S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trategię </w:t>
            </w:r>
            <w:r w:rsidR="00C6068F" w:rsidRPr="00770FBD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  <w:r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633DE80D" w14:textId="7EF6A434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F36D88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CD245A" w14:textId="76BE7DF1" w:rsidR="000B1621" w:rsidRPr="00770FBD" w:rsidRDefault="000B1621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F29" w:rsidRPr="00770FBD" w14:paraId="3F1171A2" w14:textId="77777777" w:rsidTr="2528B9A3">
        <w:trPr>
          <w:trHeight w:val="1559"/>
        </w:trPr>
        <w:tc>
          <w:tcPr>
            <w:tcW w:w="1110" w:type="dxa"/>
            <w:vAlign w:val="center"/>
          </w:tcPr>
          <w:p w14:paraId="3EF16AE7" w14:textId="77777777" w:rsidR="00734F29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A93FCA3" w14:textId="77777777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5923" w:type="dxa"/>
          </w:tcPr>
          <w:p w14:paraId="2C71CF5F" w14:textId="77777777" w:rsidR="002A4072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projekt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ach</w:t>
            </w:r>
            <w:r w:rsidR="007A0E41"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zakłada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jących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e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i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)</w:t>
            </w:r>
            <w:r w:rsidR="002A4072" w:rsidRPr="00770FB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>planowana inwestycja spełnia następujące warunki:</w:t>
            </w:r>
          </w:p>
          <w:p w14:paraId="4DB5997F" w14:textId="0DAD5A78" w:rsidR="002A4072" w:rsidRPr="00770FBD" w:rsidRDefault="00734F29" w:rsidP="00DB17FC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stanow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770FBD">
              <w:rPr>
                <w:rFonts w:ascii="Arial" w:hAnsi="Arial" w:cs="Arial"/>
                <w:sz w:val="24"/>
                <w:szCs w:val="24"/>
              </w:rPr>
              <w:t>integralną część większego projektu</w:t>
            </w:r>
            <w:r w:rsidR="002A4072" w:rsidRPr="00770FBD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6E00609C" w14:textId="337E45BE" w:rsidR="002A4072" w:rsidRPr="00770FBD" w:rsidRDefault="00734F29" w:rsidP="00DB17FC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CA6393"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0924AF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9B03E3" w14:textId="70829E56" w:rsidR="000368DD" w:rsidRPr="00770FBD" w:rsidRDefault="000924A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</w:t>
            </w:r>
            <w:r w:rsidR="00734F29" w:rsidRPr="00770FBD">
              <w:rPr>
                <w:rFonts w:ascii="Arial" w:hAnsi="Arial" w:cs="Arial"/>
                <w:sz w:val="24"/>
                <w:szCs w:val="24"/>
              </w:rPr>
              <w:t xml:space="preserve"> miastach projekt</w:t>
            </w:r>
            <w:r w:rsidR="005A0D08" w:rsidRPr="00770FBD">
              <w:rPr>
                <w:rFonts w:ascii="Arial" w:hAnsi="Arial" w:cs="Arial"/>
                <w:sz w:val="24"/>
                <w:szCs w:val="24"/>
              </w:rPr>
              <w:t xml:space="preserve"> polegający na inwestycji w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="005A0D08" w:rsidRPr="00770FBD">
              <w:rPr>
                <w:rFonts w:ascii="Arial" w:hAnsi="Arial" w:cs="Arial"/>
                <w:sz w:val="24"/>
                <w:szCs w:val="24"/>
              </w:rPr>
              <w:t>elementy infrastruktury drogowej</w:t>
            </w:r>
            <w:r w:rsidR="00734F29" w:rsidRPr="00770FBD">
              <w:rPr>
                <w:rFonts w:ascii="Arial" w:hAnsi="Arial" w:cs="Arial"/>
                <w:sz w:val="24"/>
                <w:szCs w:val="24"/>
              </w:rPr>
              <w:t xml:space="preserve"> nie może obejmować budowy nowych dróg lub parkingów, ani w przypadku istniejących</w:t>
            </w:r>
            <w:r w:rsidR="00C43527" w:rsidRPr="00770FBD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734F29" w:rsidRPr="00770FBD">
              <w:rPr>
                <w:rFonts w:ascii="Arial" w:hAnsi="Arial" w:cs="Arial"/>
                <w:sz w:val="24"/>
                <w:szCs w:val="24"/>
              </w:rPr>
              <w:t xml:space="preserve"> zwiększania przepustowości</w:t>
            </w:r>
            <w:r w:rsidR="003B2439" w:rsidRPr="00770FBD">
              <w:rPr>
                <w:rFonts w:ascii="Arial" w:hAnsi="Arial" w:cs="Arial"/>
                <w:sz w:val="24"/>
                <w:szCs w:val="24"/>
              </w:rPr>
              <w:t xml:space="preserve"> dróg i pojemności parkingów</w:t>
            </w:r>
            <w:r w:rsidR="00734F29" w:rsidRPr="00770FBD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5A9FDE0A" w14:textId="77777777" w:rsidR="003C198A" w:rsidRPr="00770FBD" w:rsidRDefault="003C198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Realizując inwestycje drogowe (w tym parkingi) zaleca się zwiększanie powierzchni biologicznie czynnych i unikanie tworzenia powierzchni uszczelnionych.</w:t>
            </w:r>
          </w:p>
          <w:p w14:paraId="1231BE67" w14:textId="70C7BF0A" w:rsidR="00F80653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722A28"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2A28"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i </w:t>
            </w:r>
            <w:r w:rsidR="0054294C" w:rsidRPr="00770FBD">
              <w:rPr>
                <w:rFonts w:ascii="Arial" w:hAnsi="Arial" w:cs="Arial"/>
                <w:color w:val="000000"/>
                <w:sz w:val="24"/>
                <w:szCs w:val="24"/>
              </w:rPr>
              <w:t>załączniki</w:t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2B7F166" w14:textId="65EA73C8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1EE9F678" w14:textId="77777777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49017642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6FEB5B0" w14:textId="16257E0D" w:rsidR="00734F29" w:rsidRPr="00770FBD" w:rsidRDefault="00734F29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01625" w:rsidRPr="00770FBD" w14:paraId="2AB4CB1A" w14:textId="77777777" w:rsidTr="2528B9A3">
        <w:tc>
          <w:tcPr>
            <w:tcW w:w="1110" w:type="dxa"/>
            <w:vAlign w:val="center"/>
          </w:tcPr>
          <w:p w14:paraId="582572F7" w14:textId="77777777" w:rsidR="00F01625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</w:t>
            </w:r>
            <w:r w:rsidR="009D1A39" w:rsidRPr="00770F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1EC5FC4" w14:textId="77777777" w:rsidR="00F01625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5923" w:type="dxa"/>
          </w:tcPr>
          <w:p w14:paraId="02602A76" w14:textId="1C91229C" w:rsidR="00F01625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 projekt zakłada wykorzystanie istniejącej infrastruktury. Realizacja projektów polegających na budowie nowych obiektów jest możliwa jedynie w uzasadnionych przypadkach.</w:t>
            </w:r>
          </w:p>
          <w:p w14:paraId="6DDC5F53" w14:textId="77777777" w:rsidR="00C20CCC" w:rsidRPr="00770FBD" w:rsidRDefault="00C20CCC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Przez obiekt należy rozumieć budynek i budowlę, zdefiniowane w ustawie prawo budowlane</w:t>
            </w:r>
            <w:r w:rsidR="00396CEC"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770FBD">
              <w:rPr>
                <w:rFonts w:ascii="Arial" w:hAnsi="Arial" w:cs="Arial"/>
                <w:sz w:val="24"/>
                <w:szCs w:val="24"/>
              </w:rPr>
              <w:t>. Ograniczenie dotyczące budowy nowych obiektów nie dotyczy obiektów małej architektury.</w:t>
            </w:r>
          </w:p>
          <w:p w14:paraId="531B9418" w14:textId="437257E6" w:rsidR="00DF6FDE" w:rsidRPr="00770FBD" w:rsidRDefault="00DF6FDE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Budowa nowych obiektów jest możliwa jedynie</w:t>
            </w:r>
            <w:r w:rsidR="007D6FD0" w:rsidRPr="00770FBD">
              <w:rPr>
                <w:rFonts w:ascii="Arial" w:hAnsi="Arial" w:cs="Arial"/>
                <w:sz w:val="24"/>
                <w:szCs w:val="24"/>
              </w:rPr>
              <w:t>,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gdy Wnioskodawca uzasadni brak możliwości wykorzystania, zgodnie z przeznaczeniem opisanym w projekcie, obiektów na danym obszarze.</w:t>
            </w:r>
          </w:p>
          <w:p w14:paraId="7795D9BD" w14:textId="1B4B671E" w:rsidR="00F01625" w:rsidRPr="00770FBD" w:rsidRDefault="00F0162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87653F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279CD860" w14:textId="77777777" w:rsidR="005455EB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5455EB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5455EB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53DC25" w14:textId="52FA427F" w:rsidR="005455EB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0D7AA69" w14:textId="1A06E355" w:rsidR="00F01625" w:rsidRPr="00770FBD" w:rsidRDefault="005455E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76070" w:rsidRPr="00770FBD" w14:paraId="32BE0D35" w14:textId="77777777" w:rsidTr="2528B9A3">
        <w:tc>
          <w:tcPr>
            <w:tcW w:w="1110" w:type="dxa"/>
            <w:vAlign w:val="center"/>
          </w:tcPr>
          <w:p w14:paraId="57A942FD" w14:textId="77777777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C.5</w:t>
            </w:r>
          </w:p>
        </w:tc>
        <w:tc>
          <w:tcPr>
            <w:tcW w:w="2856" w:type="dxa"/>
            <w:vAlign w:val="center"/>
          </w:tcPr>
          <w:p w14:paraId="4873AB7E" w14:textId="77777777" w:rsidR="00676070" w:rsidRPr="00770FBD" w:rsidRDefault="008164F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Aspekt</w:t>
            </w:r>
            <w:r w:rsidR="00676070" w:rsidRPr="00770FBD">
              <w:rPr>
                <w:rFonts w:ascii="Arial" w:hAnsi="Arial" w:cs="Arial"/>
                <w:sz w:val="24"/>
                <w:szCs w:val="24"/>
              </w:rPr>
              <w:t xml:space="preserve"> społeczny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5923" w:type="dxa"/>
          </w:tcPr>
          <w:p w14:paraId="30BD0386" w14:textId="7899A35A" w:rsidR="008164F7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164F7" w:rsidRPr="00770FBD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770FBD">
              <w:rPr>
                <w:rFonts w:ascii="Arial" w:hAnsi="Arial" w:cs="Arial"/>
                <w:sz w:val="24"/>
                <w:szCs w:val="24"/>
              </w:rPr>
              <w:t>projekt</w:t>
            </w:r>
            <w:r w:rsidR="008164F7" w:rsidRPr="00770FBD">
              <w:rPr>
                <w:rFonts w:ascii="Arial" w:hAnsi="Arial" w:cs="Arial"/>
                <w:sz w:val="24"/>
                <w:szCs w:val="24"/>
              </w:rPr>
              <w:t>u zostały przewidziane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4F7" w:rsidRPr="00770FBD">
              <w:rPr>
                <w:rFonts w:ascii="Arial" w:hAnsi="Arial" w:cs="Arial"/>
                <w:sz w:val="24"/>
                <w:szCs w:val="24"/>
              </w:rPr>
              <w:t>do realizacji działania, które:</w:t>
            </w:r>
          </w:p>
          <w:p w14:paraId="7F30D978" w14:textId="746B1410" w:rsidR="008164F7" w:rsidRPr="00770FBD" w:rsidRDefault="008164F7" w:rsidP="00DB17FC">
            <w:pPr>
              <w:spacing w:before="100" w:beforeAutospacing="1" w:after="100" w:afterAutospacing="1"/>
              <w:ind w:hanging="110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770FBD">
              <w:rPr>
                <w:rFonts w:ascii="Arial" w:hAnsi="Arial" w:cs="Arial"/>
                <w:sz w:val="24"/>
                <w:szCs w:val="24"/>
              </w:rPr>
              <w:t>maj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ą</w:t>
            </w:r>
            <w:r w:rsidRPr="00770FBD">
              <w:rPr>
                <w:rFonts w:ascii="Arial" w:hAnsi="Arial" w:cs="Arial"/>
                <w:sz w:val="24"/>
                <w:szCs w:val="24"/>
              </w:rPr>
              <w:t xml:space="preserve"> pozytywny wpływ na lokalne społeczności,</w:t>
            </w:r>
          </w:p>
          <w:p w14:paraId="411806E7" w14:textId="77777777" w:rsidR="002968FA" w:rsidRPr="00770FBD" w:rsidRDefault="00EF3C9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63E0C" w:rsidRPr="00770FBD">
              <w:rPr>
                <w:rFonts w:ascii="Arial" w:hAnsi="Arial" w:cs="Arial"/>
                <w:sz w:val="24"/>
                <w:szCs w:val="24"/>
              </w:rPr>
              <w:t>stanowią atrakcję dla osób odwiedzających miejscowości uzdrowiskowe,</w:t>
            </w:r>
          </w:p>
          <w:p w14:paraId="7196D064" w14:textId="2F433A15" w:rsidR="00263E0C" w:rsidRPr="00770FBD" w:rsidRDefault="00EF3C9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8164F7" w:rsidRPr="00770FBD">
              <w:rPr>
                <w:rFonts w:ascii="Arial" w:hAnsi="Arial" w:cs="Arial"/>
                <w:sz w:val="24"/>
                <w:szCs w:val="24"/>
              </w:rPr>
              <w:t>uwzględniają aspekty</w:t>
            </w:r>
            <w:r w:rsidR="00676070" w:rsidRPr="00770FBD">
              <w:rPr>
                <w:rFonts w:ascii="Arial" w:hAnsi="Arial" w:cs="Arial"/>
                <w:sz w:val="24"/>
                <w:szCs w:val="24"/>
              </w:rPr>
              <w:t xml:space="preserve"> społeczne</w:t>
            </w:r>
            <w:r w:rsidR="00263E0C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8D6117" w14:textId="484EB7D9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1ACEED4D" w14:textId="77777777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20D24A" w14:textId="77777777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F9816A" w14:textId="1DE4DC56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FF1C98" w14:textId="5BD1AFBF" w:rsidR="00676070" w:rsidRPr="00770FBD" w:rsidRDefault="006760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377D5" w:rsidRPr="00770FBD" w14:paraId="30416BC5" w14:textId="77777777" w:rsidTr="2528B9A3">
        <w:tc>
          <w:tcPr>
            <w:tcW w:w="1110" w:type="dxa"/>
            <w:vAlign w:val="center"/>
          </w:tcPr>
          <w:p w14:paraId="67BB5FDF" w14:textId="77777777" w:rsidR="00B377D5" w:rsidRPr="00770FBD" w:rsidRDefault="00A76EE5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499A32A5" w14:textId="77777777" w:rsidR="00B377D5" w:rsidRPr="00770FBD" w:rsidRDefault="003B4F8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</w:t>
            </w:r>
            <w:r w:rsidR="00B377D5" w:rsidRPr="00770FBD">
              <w:rPr>
                <w:rFonts w:ascii="Arial" w:hAnsi="Arial" w:cs="Arial"/>
                <w:sz w:val="24"/>
                <w:szCs w:val="24"/>
              </w:rPr>
              <w:t xml:space="preserve">pływ projektu na podniesienie atrakcyjności </w:t>
            </w:r>
            <w:r w:rsidRPr="00770FBD">
              <w:rPr>
                <w:rFonts w:ascii="Arial" w:hAnsi="Arial" w:cs="Arial"/>
                <w:sz w:val="24"/>
                <w:szCs w:val="24"/>
              </w:rPr>
              <w:t>turystycznej miejscowości uzdrowiskowej</w:t>
            </w:r>
          </w:p>
        </w:tc>
        <w:tc>
          <w:tcPr>
            <w:tcW w:w="5923" w:type="dxa"/>
          </w:tcPr>
          <w:p w14:paraId="5EF3E0D4" w14:textId="14625124" w:rsidR="00B377D5" w:rsidRPr="00770FBD" w:rsidRDefault="003B4F86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</w:t>
            </w:r>
            <w:r w:rsidR="004C5A0F" w:rsidRPr="00770FBD">
              <w:rPr>
                <w:rFonts w:ascii="Arial" w:hAnsi="Arial" w:cs="Arial"/>
                <w:color w:val="000000"/>
                <w:sz w:val="24"/>
                <w:szCs w:val="24"/>
              </w:rPr>
              <w:t>czy i w jaki sposób</w:t>
            </w:r>
            <w:r w:rsidR="004741CF"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</w:t>
            </w:r>
            <w:r w:rsidR="004741CF" w:rsidRPr="00770FBD">
              <w:rPr>
                <w:rFonts w:ascii="Arial" w:hAnsi="Arial" w:cs="Arial"/>
                <w:color w:val="000000"/>
                <w:sz w:val="24"/>
                <w:szCs w:val="24"/>
              </w:rPr>
              <w:t xml:space="preserve">przyczyni się do zwiększenia </w:t>
            </w:r>
            <w:r w:rsidR="004C5A0F" w:rsidRPr="00770FBD">
              <w:rPr>
                <w:rFonts w:ascii="Arial" w:hAnsi="Arial" w:cs="Arial"/>
                <w:color w:val="000000"/>
                <w:sz w:val="24"/>
                <w:szCs w:val="24"/>
              </w:rPr>
              <w:t>atrakcyjności turystycznej miejscowości uzdrowiskowej.</w:t>
            </w:r>
          </w:p>
          <w:p w14:paraId="3BF8081D" w14:textId="2102FE3B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721FCEA5" w14:textId="77777777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6EAD0B" w14:textId="77777777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538E05" w14:textId="1BCFFE4F" w:rsidR="004C5A0F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81A4832" w14:textId="16500B41" w:rsidR="00B377D5" w:rsidRPr="00770FBD" w:rsidRDefault="004C5A0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191BCD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0670" w:rsidRPr="00770FBD" w14:paraId="75E147A4" w14:textId="77777777" w:rsidTr="2528B9A3">
        <w:tc>
          <w:tcPr>
            <w:tcW w:w="1110" w:type="dxa"/>
            <w:vAlign w:val="center"/>
          </w:tcPr>
          <w:p w14:paraId="30B5A44C" w14:textId="77777777" w:rsidR="00220670" w:rsidRPr="00770FBD" w:rsidRDefault="0013747B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76EE5" w:rsidRPr="00770FB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4C330A20" w14:textId="48558132" w:rsidR="00220670" w:rsidRPr="00770FBD" w:rsidRDefault="002206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Zgodność z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Europejskimi zasadami jakości dla interwencji finansowanych przez UE o potencjalnym wpływie na dziedzictwo kulturowe (dotyczy tylko projektu obejmującego zabytek</w:t>
            </w:r>
            <w:r w:rsidR="007921D6"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770FB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23" w:type="dxa"/>
          </w:tcPr>
          <w:p w14:paraId="2ABC11D5" w14:textId="45B3F2AA" w:rsidR="00220670" w:rsidRPr="00770FBD" w:rsidRDefault="00191BCD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w projekcie dotyczącym zabytku przewidziano wykorzystanie zaleceń odnośnie podstawowych zasad jakości i</w:t>
            </w:r>
            <w:r w:rsidR="00EF3C9B" w:rsidRPr="00770FB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kryteriów wyboru interwencji wynikających z</w:t>
            </w:r>
            <w:r w:rsidR="00EF3C9B" w:rsidRPr="00770FB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dokumentu Europejskie zasady jakości dla interwencji finansowanych przez UE o potencjalnym wpływie na dziedzictwo kulturowe</w:t>
            </w:r>
            <w:r w:rsidRPr="00770FBD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20"/>
            </w: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6EB374E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color w:val="000000"/>
                <w:sz w:val="24"/>
                <w:szCs w:val="24"/>
              </w:rPr>
              <w:t>Opcję NIE DOTYCZY należy wybrać jeżeli projekt nie obejmuje zabytku.</w:t>
            </w:r>
          </w:p>
          <w:p w14:paraId="6D072C0D" w14:textId="4C884EE8" w:rsidR="00676070" w:rsidRPr="00770FBD" w:rsidRDefault="00220670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537A27A7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9187626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2834CF" w14:textId="77777777" w:rsidR="00F46D37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 (wartość logiczna: „TAK” lub „NIE DOTYCZY”).</w:t>
            </w:r>
          </w:p>
          <w:p w14:paraId="48A21919" w14:textId="6096BB9B" w:rsidR="00220670" w:rsidRPr="00770FBD" w:rsidRDefault="00F46D37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5238F" w:rsidRPr="00770FBD" w14:paraId="74A725BC" w14:textId="77777777" w:rsidTr="2528B9A3">
        <w:tc>
          <w:tcPr>
            <w:tcW w:w="1110" w:type="dxa"/>
            <w:vAlign w:val="center"/>
          </w:tcPr>
          <w:p w14:paraId="29849EEB" w14:textId="07939B7F" w:rsidR="0085238F" w:rsidRPr="00770FBD" w:rsidRDefault="0085238F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C.8</w:t>
            </w:r>
          </w:p>
        </w:tc>
        <w:tc>
          <w:tcPr>
            <w:tcW w:w="2856" w:type="dxa"/>
            <w:vAlign w:val="center"/>
          </w:tcPr>
          <w:p w14:paraId="5FD161C7" w14:textId="680340EC" w:rsidR="0085238F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zaleceniami ETO</w:t>
            </w:r>
            <w:r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</w:p>
        </w:tc>
        <w:tc>
          <w:tcPr>
            <w:tcW w:w="5923" w:type="dxa"/>
          </w:tcPr>
          <w:p w14:paraId="5521490A" w14:textId="7BB79162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 założenia projektu turystycznego są zgodne z zaleceniami wskazanymi przez Europejski Trybunał Obrachunkowy w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Sprawozdaniu specjalnym Wsparcie UE na rzecz turystyki – potrzeba nowej orientacji strategicznej i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lepszego podejścia do finansowania, a mianowicie, czy:</w:t>
            </w:r>
          </w:p>
          <w:p w14:paraId="0C3C822B" w14:textId="245D7DF1" w:rsidR="00551033" w:rsidRPr="00770FBD" w:rsidRDefault="00551033" w:rsidP="00DB17FC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realizacja projektu poparta została analizą popytu </w:t>
            </w:r>
            <w:r w:rsidRPr="00770FBD">
              <w:rPr>
                <w:rFonts w:ascii="Arial" w:hAnsi="Arial" w:cs="Arial"/>
                <w:sz w:val="24"/>
                <w:szCs w:val="24"/>
              </w:rPr>
              <w:br/>
              <w:t>i oceną potrzeb, aby ograniczyć ryzyko nieskuteczności, oraz</w:t>
            </w:r>
          </w:p>
          <w:p w14:paraId="085A628C" w14:textId="582B6C32" w:rsidR="00551033" w:rsidRPr="00770FBD" w:rsidRDefault="00551033" w:rsidP="00DB17FC">
            <w:pPr>
              <w:numPr>
                <w:ilvl w:val="0"/>
                <w:numId w:val="15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projekt został skoordynowany z projektami w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sąsiednich obszarach, aby uniknąć powielania i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konkurencji, oraz</w:t>
            </w:r>
          </w:p>
          <w:p w14:paraId="0E834DCF" w14:textId="77777777" w:rsidR="00551033" w:rsidRPr="00770FBD" w:rsidRDefault="00551033" w:rsidP="00DB17FC">
            <w:pPr>
              <w:numPr>
                <w:ilvl w:val="0"/>
                <w:numId w:val="15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projekt przyczyni się do stymulowania działalności turystycznej w regionie, oraz</w:t>
            </w:r>
          </w:p>
          <w:p w14:paraId="3F8E086B" w14:textId="6EB47871" w:rsidR="00551033" w:rsidRPr="00770FBD" w:rsidRDefault="00551033" w:rsidP="00DB17FC">
            <w:pPr>
              <w:numPr>
                <w:ilvl w:val="0"/>
                <w:numId w:val="15"/>
              </w:numPr>
              <w:spacing w:before="100" w:beforeAutospacing="1" w:after="100" w:afterAutospacing="1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 xml:space="preserve">projekt będzie trwały i odpowiednio utrzymywany </w:t>
            </w:r>
            <w:r w:rsidRPr="00770FBD">
              <w:rPr>
                <w:rFonts w:ascii="Arial" w:hAnsi="Arial" w:cs="Arial"/>
                <w:sz w:val="24"/>
                <w:szCs w:val="24"/>
              </w:rPr>
              <w:br/>
              <w:t>w kolejnych latach po zakończeniu realizacji.</w:t>
            </w:r>
          </w:p>
          <w:p w14:paraId="7EA10946" w14:textId="10B535FB" w:rsidR="0085238F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Kryterium weryfikowane w oparciu o wniosek o</w:t>
            </w:r>
            <w:r w:rsidR="00EF3C9B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414743FA" w14:textId="77777777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07A0FD" w14:textId="77777777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B7FB93" w14:textId="77777777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3B254C" w14:textId="2752D551" w:rsidR="00551033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EDB78C" w14:textId="1C7D689C" w:rsidR="0085238F" w:rsidRPr="00770FBD" w:rsidRDefault="00551033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191BCD"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04E46" w:rsidRPr="00770FBD" w14:paraId="6CC0F461" w14:textId="77777777" w:rsidTr="2528B9A3">
        <w:tc>
          <w:tcPr>
            <w:tcW w:w="1110" w:type="dxa"/>
            <w:vAlign w:val="center"/>
          </w:tcPr>
          <w:p w14:paraId="2DB1C290" w14:textId="64BE2385" w:rsidR="00004E46" w:rsidRPr="00770FBD" w:rsidRDefault="00004E4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C.9</w:t>
            </w:r>
          </w:p>
        </w:tc>
        <w:tc>
          <w:tcPr>
            <w:tcW w:w="2856" w:type="dxa"/>
            <w:vAlign w:val="center"/>
          </w:tcPr>
          <w:p w14:paraId="1781DF3D" w14:textId="7CDA42B3" w:rsidR="00004E46" w:rsidRPr="00770FBD" w:rsidRDefault="00004E4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Świadczenie usług interesu publicznego</w:t>
            </w:r>
          </w:p>
        </w:tc>
        <w:tc>
          <w:tcPr>
            <w:tcW w:w="5923" w:type="dxa"/>
          </w:tcPr>
          <w:p w14:paraId="5FC3EE35" w14:textId="11A81DC0" w:rsidR="00C333B8" w:rsidRPr="00770FBD" w:rsidRDefault="00004E4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kryterium sprawdzamy, czy kluczową rolą realizowanych w ramach projektu inwestycji, będzie świadczenie usług interesu publicznego</w:t>
            </w:r>
            <w:r w:rsidRPr="00770F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770F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5DE13A" w14:textId="64103353" w:rsidR="00004E46" w:rsidRPr="00770FBD" w:rsidRDefault="00004E46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D5F3C" w:rsidRPr="00770FBD">
              <w:rPr>
                <w:rFonts w:ascii="Arial" w:hAnsi="Arial" w:cs="Arial"/>
                <w:sz w:val="24"/>
                <w:szCs w:val="24"/>
              </w:rPr>
              <w:t> </w:t>
            </w:r>
            <w:r w:rsidRPr="00770FB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4C2C8C43" w14:textId="77777777" w:rsidR="0026436A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40DD2FC" w14:textId="77777777" w:rsidR="0026436A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63F5ED" w14:textId="77777777" w:rsidR="0026436A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DE398B" w14:textId="6EDC0ED3" w:rsidR="0026436A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966581" w14:textId="52528F65" w:rsidR="00004E46" w:rsidRPr="00770FBD" w:rsidRDefault="0026436A" w:rsidP="00DB17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70FB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BD18F9B" w14:textId="77777777" w:rsidR="00AF62A4" w:rsidRPr="00BC4799" w:rsidRDefault="00AF62A4" w:rsidP="007D5F3C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BC4799" w:rsidSect="002868EC"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7" w:right="1245" w:bottom="1417" w:left="1417" w:header="283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Joanna Zakrzewska" w:date="2025-09-29T10:57:00Z" w:initials="JZ">
    <w:p w14:paraId="660FC832" w14:textId="77777777" w:rsidR="00F028C2" w:rsidRDefault="00F028C2" w:rsidP="00F028C2">
      <w:pPr>
        <w:pStyle w:val="Tekstkomentarza"/>
      </w:pPr>
      <w:r>
        <w:rPr>
          <w:rStyle w:val="Odwoaniedokomentarza"/>
        </w:rPr>
        <w:annotationRef/>
      </w:r>
      <w:r>
        <w:t>Autokorekta IZ do przypisu nr 12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60FC8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2DC490D" w16cex:dateUtc="2025-09-29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0FC832" w16cid:durableId="12DC49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B1409" w14:textId="77777777" w:rsidR="00F84331" w:rsidRDefault="00F84331" w:rsidP="00D15E00">
      <w:pPr>
        <w:spacing w:after="0" w:line="240" w:lineRule="auto"/>
      </w:pPr>
      <w:r>
        <w:separator/>
      </w:r>
    </w:p>
  </w:endnote>
  <w:endnote w:type="continuationSeparator" w:id="0">
    <w:p w14:paraId="562C75D1" w14:textId="77777777" w:rsidR="00F84331" w:rsidRDefault="00F8433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141B" w14:textId="7F041098" w:rsidR="002D61A4" w:rsidRDefault="002D61A4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EB4AB" w14:textId="77777777" w:rsidR="00BC4799" w:rsidRDefault="00D923C8" w:rsidP="00BC4799">
    <w:pPr>
      <w:pStyle w:val="Stopka"/>
      <w:jc w:val="center"/>
    </w:pPr>
    <w:r>
      <w:rPr>
        <w:noProof/>
      </w:rPr>
      <w:drawing>
        <wp:inline distT="0" distB="0" distL="0" distR="0" wp14:anchorId="51DB5647" wp14:editId="5C50F9F2">
          <wp:extent cx="6962775" cy="857250"/>
          <wp:effectExtent l="0" t="0" r="0" b="0"/>
          <wp:doc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601FE" w14:textId="77777777" w:rsidR="00F84331" w:rsidRDefault="00F84331" w:rsidP="00D15E00">
      <w:pPr>
        <w:spacing w:after="0" w:line="240" w:lineRule="auto"/>
      </w:pPr>
      <w:r>
        <w:separator/>
      </w:r>
    </w:p>
  </w:footnote>
  <w:footnote w:type="continuationSeparator" w:id="0">
    <w:p w14:paraId="0F3CABC7" w14:textId="77777777" w:rsidR="00F84331" w:rsidRDefault="00F84331" w:rsidP="00D15E00">
      <w:pPr>
        <w:spacing w:after="0" w:line="240" w:lineRule="auto"/>
      </w:pPr>
      <w:r>
        <w:continuationSeparator/>
      </w:r>
    </w:p>
  </w:footnote>
  <w:footnote w:id="1">
    <w:p w14:paraId="4BBBBC6C" w14:textId="77777777" w:rsidR="00CB157D" w:rsidRPr="00ED2BE6" w:rsidRDefault="00CB157D" w:rsidP="00C61327">
      <w:pPr>
        <w:pStyle w:val="Tekstprzypisudolnego"/>
        <w:spacing w:before="100" w:beforeAutospacing="1" w:after="100" w:afterAutospacing="1" w:line="276" w:lineRule="auto"/>
      </w:pPr>
      <w:r w:rsidRPr="00227F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7F6C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1B7B80DC" w14:textId="77777777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59717771" w14:textId="77777777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4">
    <w:p w14:paraId="1BD88F32" w14:textId="77777777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 w:rsidR="00CB157D"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późn.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46EA3D2E" w14:textId="77777777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6E39FD4E" w14:textId="2806E330" w:rsidR="00BE2F8F" w:rsidRPr="00E71612" w:rsidRDefault="00BE2F8F" w:rsidP="00C61327">
      <w:pPr>
        <w:pStyle w:val="Tekstprzypisudolnego"/>
        <w:spacing w:before="100" w:beforeAutospacing="1" w:after="100" w:afterAutospacing="1"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</w:t>
      </w:r>
      <w:r w:rsidR="00641894">
        <w:rPr>
          <w:rFonts w:ascii="Arial" w:hAnsi="Arial" w:cs="Arial"/>
          <w:sz w:val="24"/>
          <w:szCs w:val="24"/>
        </w:rPr>
        <w:t xml:space="preserve"> (dalej; rozporządzenie nr 2021/1060).</w:t>
      </w:r>
      <w:r w:rsidRPr="00E71612">
        <w:rPr>
          <w:rFonts w:ascii="Arial" w:hAnsi="Arial" w:cs="Arial"/>
          <w:sz w:val="24"/>
          <w:szCs w:val="24"/>
        </w:rPr>
        <w:t>.</w:t>
      </w:r>
    </w:p>
  </w:footnote>
  <w:footnote w:id="7">
    <w:p w14:paraId="058B3321" w14:textId="77777777" w:rsidR="00FE719C" w:rsidRDefault="00FE719C" w:rsidP="00C6132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6E67F5BA" w14:textId="49F18A92" w:rsidR="003D2715" w:rsidRPr="00544205" w:rsidRDefault="003D2715" w:rsidP="00C61327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bookmarkStart w:id="2" w:name="_Hlk179374709"/>
      <w:r w:rsidR="009F5050" w:rsidRPr="009F5050">
        <w:rPr>
          <w:rFonts w:ascii="Arial" w:hAnsi="Arial" w:cs="Arial"/>
          <w:sz w:val="24"/>
          <w:szCs w:val="24"/>
        </w:rPr>
        <w:t xml:space="preserve"> </w:t>
      </w:r>
      <w:r w:rsidR="009F5050" w:rsidRPr="00C878C9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bookmarkEnd w:id="2"/>
      <w:r w:rsidR="009F5050">
        <w:rPr>
          <w:rFonts w:ascii="Arial" w:hAnsi="Arial" w:cs="Arial"/>
          <w:sz w:val="24"/>
          <w:szCs w:val="24"/>
        </w:rPr>
        <w:t>.</w:t>
      </w:r>
    </w:p>
  </w:footnote>
  <w:footnote w:id="9">
    <w:p w14:paraId="254AC487" w14:textId="77777777" w:rsidR="003D2715" w:rsidRPr="00C35067" w:rsidRDefault="003D2715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5E8BFC0B" w14:textId="176FD47B" w:rsidR="00DA66FC" w:rsidRPr="00DA66FC" w:rsidRDefault="00DA66FC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A66F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A66FC">
        <w:rPr>
          <w:rFonts w:ascii="Arial" w:hAnsi="Arial" w:cs="Arial"/>
          <w:sz w:val="24"/>
          <w:szCs w:val="24"/>
        </w:rPr>
        <w:t xml:space="preserve"> </w:t>
      </w:r>
      <w:r w:rsidRPr="00DA66FC">
        <w:rPr>
          <w:rFonts w:ascii="Arial" w:hAnsi="Arial" w:cs="Arial"/>
          <w:sz w:val="24"/>
          <w:szCs w:val="24"/>
          <w:lang w:val="pl-PL"/>
        </w:rPr>
        <w:t xml:space="preserve">W województwie kujawsko-pomorskim </w:t>
      </w:r>
      <w:r w:rsidRPr="00DA66FC">
        <w:rPr>
          <w:rFonts w:ascii="Arial" w:hAnsi="Arial" w:cs="Arial"/>
          <w:sz w:val="24"/>
          <w:szCs w:val="24"/>
        </w:rPr>
        <w:t>status uzdrowiska</w:t>
      </w:r>
      <w:r>
        <w:rPr>
          <w:rFonts w:ascii="Arial" w:hAnsi="Arial" w:cs="Arial"/>
          <w:sz w:val="24"/>
          <w:szCs w:val="24"/>
        </w:rPr>
        <w:t>,</w:t>
      </w:r>
      <w:r w:rsidRPr="00DA66FC">
        <w:rPr>
          <w:rFonts w:ascii="Arial" w:hAnsi="Arial" w:cs="Arial"/>
          <w:sz w:val="24"/>
          <w:szCs w:val="24"/>
        </w:rPr>
        <w:t xml:space="preserve"> na podstawie ustawy z 28 lipca 2005 o lecznictwie uzdrowiskowym, uzdrowiskach i obszarach ochrony uzdrowiskowej oraz o gminach uzdrowiskowych (</w:t>
      </w:r>
      <w:r w:rsidR="00826C2E" w:rsidRPr="00826C2E">
        <w:rPr>
          <w:rFonts w:ascii="Arial" w:hAnsi="Arial" w:cs="Arial"/>
          <w:sz w:val="24"/>
          <w:szCs w:val="24"/>
          <w:lang w:val="pl-PL"/>
        </w:rPr>
        <w:t>Dz. U. 2024 poz. 1420</w:t>
      </w:r>
      <w:r w:rsidR="00826C2E">
        <w:rPr>
          <w:rFonts w:ascii="Arial" w:hAnsi="Arial" w:cs="Arial"/>
          <w:sz w:val="24"/>
          <w:szCs w:val="24"/>
          <w:lang w:val="pl-PL"/>
        </w:rPr>
        <w:t xml:space="preserve"> z późn. zm.)</w:t>
      </w:r>
      <w:r w:rsidRPr="00DA66FC">
        <w:rPr>
          <w:rFonts w:ascii="Arial" w:hAnsi="Arial" w:cs="Arial"/>
          <w:sz w:val="24"/>
          <w:szCs w:val="24"/>
        </w:rPr>
        <w:t xml:space="preserve"> posiadają Ciechocinek, Inowrocław i Wi</w:t>
      </w:r>
      <w:r w:rsidRPr="00DA66FC">
        <w:rPr>
          <w:rFonts w:ascii="Arial" w:hAnsi="Arial" w:cs="Arial"/>
          <w:sz w:val="24"/>
          <w:szCs w:val="24"/>
          <w:lang w:val="pl-PL"/>
        </w:rPr>
        <w:t>e</w:t>
      </w:r>
      <w:r w:rsidRPr="00DA66FC">
        <w:rPr>
          <w:rFonts w:ascii="Arial" w:hAnsi="Arial" w:cs="Arial"/>
          <w:sz w:val="24"/>
          <w:szCs w:val="24"/>
        </w:rPr>
        <w:t>niec Zdrój</w:t>
      </w:r>
      <w:r w:rsidRPr="00DA66F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19A2244C" w14:textId="38372064" w:rsidR="00EC11E7" w:rsidRPr="00EC11E7" w:rsidRDefault="00EC11E7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C11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C11E7">
        <w:rPr>
          <w:rFonts w:ascii="Arial" w:hAnsi="Arial" w:cs="Arial"/>
          <w:sz w:val="24"/>
          <w:szCs w:val="24"/>
        </w:rPr>
        <w:t xml:space="preserve"> Tworzone w ramach projektu urządzenia lecznictwa uzdrowiskowego muszą być zgodne z wymaganiami określonymi w Rozporządzeniu Ministra Zdrowia z dnia </w:t>
      </w:r>
      <w:r w:rsidR="00826C2E">
        <w:rPr>
          <w:rFonts w:ascii="Arial" w:hAnsi="Arial" w:cs="Arial"/>
          <w:sz w:val="24"/>
          <w:szCs w:val="24"/>
        </w:rPr>
        <w:t>30 września 2024 r.</w:t>
      </w:r>
      <w:r w:rsidRPr="00EC11E7">
        <w:rPr>
          <w:rFonts w:ascii="Arial" w:hAnsi="Arial" w:cs="Arial"/>
          <w:sz w:val="24"/>
          <w:szCs w:val="24"/>
        </w:rPr>
        <w:t xml:space="preserve"> w sprawie określenia wymagań, jakim powinny odpowiadać zakłady i urządzenia lecznictwa uzdrowiskowego.</w:t>
      </w:r>
    </w:p>
  </w:footnote>
  <w:footnote w:id="12">
    <w:p w14:paraId="5B08B5D1" w14:textId="5D0F3202" w:rsidR="00734A44" w:rsidRPr="00DB17FC" w:rsidRDefault="00734A44" w:rsidP="00DB17FC">
      <w:pPr>
        <w:spacing w:before="100" w:beforeAutospacing="1" w:after="100" w:afterAutospacing="1"/>
        <w:rPr>
          <w:lang w:eastAsia="pl-PL"/>
        </w:rPr>
      </w:pPr>
      <w:r w:rsidRPr="003C0A53">
        <w:rPr>
          <w:rStyle w:val="Odwoanieprzypisudolnego"/>
          <w:sz w:val="24"/>
          <w:szCs w:val="24"/>
        </w:rPr>
        <w:footnoteRef/>
      </w:r>
      <w:r w:rsidRPr="003C0A53"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712014">
        <w:rPr>
          <w:rFonts w:ascii="Arial" w:hAnsi="Arial" w:cs="Arial"/>
          <w:sz w:val="24"/>
          <w:szCs w:val="24"/>
        </w:rPr>
        <w:t xml:space="preserve"> przypadku zmiany SzOP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 w:rsidR="00D13BE7">
        <w:rPr>
          <w:rFonts w:ascii="Arial" w:hAnsi="Arial" w:cs="Arial"/>
          <w:sz w:val="24"/>
          <w:szCs w:val="24"/>
        </w:rPr>
        <w:t xml:space="preserve"> z późn. zm.</w:t>
      </w:r>
      <w:r w:rsidRPr="00712014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</w:t>
      </w:r>
      <w:r w:rsidR="003A047D">
        <w:rPr>
          <w:rFonts w:ascii="Arial" w:hAnsi="Arial" w:cs="Arial"/>
          <w:sz w:val="24"/>
          <w:szCs w:val="24"/>
        </w:rPr>
        <w:t>.</w:t>
      </w:r>
      <w:del w:id="4" w:author="Joanna Zakrzewska" w:date="2025-09-29T10:52:00Z" w16du:dateUtc="2025-09-29T08:52:00Z">
        <w:r w:rsidDel="00D13BE7">
          <w:rPr>
            <w:rFonts w:ascii="Arial" w:hAnsi="Arial" w:cs="Arial"/>
            <w:sz w:val="24"/>
            <w:szCs w:val="24"/>
          </w:rPr>
          <w:delText xml:space="preserve"> złożony do Instytucji Pośredniczącej lub na wniosek Instytucji Pośredniczącej</w:delText>
        </w:r>
        <w:r w:rsidRPr="00712014" w:rsidDel="00D13BE7">
          <w:rPr>
            <w:rFonts w:ascii="Arial" w:hAnsi="Arial" w:cs="Arial"/>
            <w:sz w:val="24"/>
            <w:szCs w:val="24"/>
          </w:rPr>
          <w:delText>.</w:delText>
        </w:r>
        <w:r w:rsidDel="00D13BE7">
          <w:rPr>
            <w:color w:val="FF0000"/>
          </w:rPr>
          <w:delText xml:space="preserve">  </w:delText>
        </w:r>
      </w:del>
    </w:p>
  </w:footnote>
  <w:footnote w:id="13">
    <w:p w14:paraId="408F93DD" w14:textId="35E26E87" w:rsidR="00734A44" w:rsidRPr="006E35A1" w:rsidRDefault="00734A44" w:rsidP="00C61327">
      <w:pPr>
        <w:pStyle w:val="Tekstprzypisudolnego"/>
        <w:spacing w:before="100" w:beforeAutospacing="1" w:after="100" w:afterAutospacing="1" w:line="276" w:lineRule="auto"/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  <w:sz w:val="24"/>
          <w:szCs w:val="24"/>
        </w:rPr>
        <w:t xml:space="preserve"> </w:t>
      </w:r>
      <w:r w:rsidRPr="006E35A1">
        <w:rPr>
          <w:rFonts w:ascii="Arial" w:hAnsi="Arial" w:cs="Arial"/>
          <w:sz w:val="24"/>
          <w:szCs w:val="24"/>
        </w:rPr>
        <w:t>Pkt. 207</w:t>
      </w:r>
      <w:r w:rsidR="00D918FA" w:rsidRPr="00376003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="00D918FA" w:rsidRPr="006454E8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</w:t>
        </w:r>
      </w:hyperlink>
      <w:r w:rsidRPr="006E35A1">
        <w:rPr>
          <w:rFonts w:ascii="Arial" w:hAnsi="Arial" w:cs="Arial"/>
          <w:sz w:val="24"/>
          <w:szCs w:val="24"/>
        </w:rPr>
        <w:t xml:space="preserve"> </w:t>
      </w:r>
    </w:p>
  </w:footnote>
  <w:footnote w:id="14">
    <w:p w14:paraId="6F66211D" w14:textId="79A31F8A" w:rsidR="00734A44" w:rsidRDefault="00734A44" w:rsidP="00C61327">
      <w:pPr>
        <w:pStyle w:val="Tekstprzypisudolnego"/>
        <w:spacing w:before="100" w:beforeAutospacing="1" w:after="100" w:afterAutospacing="1" w:line="276" w:lineRule="aut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>Zasada DNSH oznacza „Do no significant harm”, czyli „nie czyń poważnych szkód”. Zasada ma zapewnić, że działania, które w</w:t>
      </w:r>
      <w:r w:rsidR="002968FA">
        <w:rPr>
          <w:rFonts w:ascii="Arial" w:hAnsi="Arial" w:cs="Arial"/>
          <w:sz w:val="24"/>
          <w:szCs w:val="24"/>
          <w:lang w:val="pl-PL"/>
        </w:rPr>
        <w:t> 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</w:t>
      </w:r>
      <w:bookmarkStart w:id="8" w:name="_Hlk133314601"/>
      <w:r w:rsidRPr="00BC4799">
        <w:rPr>
          <w:rFonts w:ascii="Arial" w:hAnsi="Arial" w:cs="Arial"/>
          <w:sz w:val="24"/>
          <w:szCs w:val="24"/>
          <w:lang w:val="pl-PL"/>
        </w:rPr>
        <w:t xml:space="preserve">dokumencie </w:t>
      </w:r>
      <w:hyperlink r:id="rId2" w:history="1">
        <w:r w:rsidR="009A2682" w:rsidRPr="00E442E6">
          <w:rPr>
            <w:rStyle w:val="Hipercze"/>
            <w:rFonts w:ascii="Arial" w:hAnsi="Arial" w:cs="Arial"/>
            <w:sz w:val="24"/>
            <w:szCs w:val="24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9A2682" w:rsidRPr="00495555">
        <w:rPr>
          <w:rFonts w:ascii="Arial" w:hAnsi="Arial" w:cs="Arial"/>
          <w:sz w:val="24"/>
          <w:szCs w:val="24"/>
        </w:rPr>
        <w:t xml:space="preserve">. </w:t>
      </w:r>
      <w:bookmarkEnd w:id="8"/>
    </w:p>
  </w:footnote>
  <w:footnote w:id="15">
    <w:p w14:paraId="1E305074" w14:textId="75A99FC2" w:rsidR="00734A44" w:rsidRPr="00786BD3" w:rsidRDefault="00734A44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786BD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86BD3">
        <w:rPr>
          <w:rFonts w:ascii="Arial" w:hAnsi="Arial" w:cs="Arial"/>
          <w:sz w:val="24"/>
          <w:szCs w:val="24"/>
        </w:rPr>
        <w:t xml:space="preserve"> </w:t>
      </w:r>
      <w:r w:rsidRPr="00786BD3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968FA">
        <w:rPr>
          <w:rFonts w:ascii="Arial" w:hAnsi="Arial" w:cs="Arial"/>
          <w:sz w:val="24"/>
          <w:szCs w:val="24"/>
          <w:lang w:val="pl-PL"/>
        </w:rPr>
        <w:t> </w:t>
      </w:r>
      <w:r w:rsidRPr="00786BD3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6">
    <w:p w14:paraId="22A2C640" w14:textId="77777777" w:rsidR="00E53E88" w:rsidRPr="00E53E88" w:rsidRDefault="00E53E88" w:rsidP="00C61327">
      <w:pPr>
        <w:pStyle w:val="Tekstprzypisudolnego"/>
        <w:spacing w:before="100" w:beforeAutospacing="1" w:after="100" w:afterAutospacing="1" w:line="276" w:lineRule="auto"/>
      </w:pPr>
      <w:r>
        <w:rPr>
          <w:rStyle w:val="Odwoanieprzypisudolnego"/>
        </w:rPr>
        <w:footnoteRef/>
      </w:r>
      <w:r>
        <w:t xml:space="preserve"> </w:t>
      </w:r>
      <w:r w:rsidRPr="00962551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17">
    <w:p w14:paraId="5513F8F9" w14:textId="729B94BA" w:rsidR="00CA6393" w:rsidRPr="00283A4D" w:rsidRDefault="00CA6393" w:rsidP="00C6132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</w:t>
      </w:r>
      <w:r w:rsidR="0020332A" w:rsidRPr="00BC4799">
        <w:rPr>
          <w:rFonts w:ascii="Arial" w:hAnsi="Arial" w:cs="Arial"/>
          <w:sz w:val="24"/>
          <w:szCs w:val="24"/>
        </w:rPr>
        <w:t>ych</w:t>
      </w:r>
      <w:r w:rsidRPr="00BC4799">
        <w:rPr>
          <w:rFonts w:ascii="Arial" w:hAnsi="Arial" w:cs="Arial"/>
          <w:sz w:val="24"/>
          <w:szCs w:val="24"/>
        </w:rPr>
        <w:t xml:space="preserve"> w ramach danych programów.</w:t>
      </w:r>
      <w:r w:rsidR="00144389" w:rsidRPr="00BC4799">
        <w:rPr>
          <w:rFonts w:ascii="Arial" w:hAnsi="Arial" w:cs="Arial"/>
          <w:sz w:val="24"/>
          <w:szCs w:val="24"/>
        </w:rPr>
        <w:t xml:space="preserve"> </w:t>
      </w:r>
      <w:r w:rsidR="0010698B" w:rsidRPr="00BC4799">
        <w:rPr>
          <w:rFonts w:ascii="Arial" w:hAnsi="Arial" w:cs="Arial"/>
          <w:sz w:val="24"/>
          <w:szCs w:val="24"/>
        </w:rPr>
        <w:t xml:space="preserve">W tym przypadku „operację” stanowić będzie suma kosztów kwalifikowalnych projektów dopuszczających możliwość realizacji przedsięwzięć dotyczących infrastruktury drogowej (w tym parkingów), zaplanowanych do realizacji w Strategii </w:t>
      </w:r>
      <w:r w:rsidR="00E763A3">
        <w:rPr>
          <w:rFonts w:ascii="Arial" w:hAnsi="Arial" w:cs="Arial"/>
          <w:sz w:val="24"/>
          <w:szCs w:val="24"/>
        </w:rPr>
        <w:t>IIT Kujawsko-Pomorskie Uzdrowiska</w:t>
      </w:r>
      <w:r w:rsidR="0010698B" w:rsidRPr="00BC4799">
        <w:rPr>
          <w:rFonts w:ascii="Arial" w:hAnsi="Arial" w:cs="Arial"/>
          <w:sz w:val="24"/>
          <w:szCs w:val="24"/>
        </w:rPr>
        <w:t xml:space="preserve"> w ramach Priorytetu 5. Wnioskodawca zobowiązany jest do przedstawienia na etapie składania wniosku o dofinansowanie dokumentu (np. opinii, zaświadczenia, uchwały) podpisanego przez lidera porozumienia, który będzie wyraźnie potwierdzał, że kwota przewidziana w</w:t>
      </w:r>
      <w:r w:rsidR="002968FA">
        <w:rPr>
          <w:rFonts w:ascii="Arial" w:hAnsi="Arial" w:cs="Arial"/>
          <w:sz w:val="24"/>
          <w:szCs w:val="24"/>
        </w:rPr>
        <w:t> </w:t>
      </w:r>
      <w:r w:rsidR="0010698B" w:rsidRPr="00BC4799">
        <w:rPr>
          <w:rFonts w:ascii="Arial" w:hAnsi="Arial" w:cs="Arial"/>
          <w:sz w:val="24"/>
          <w:szCs w:val="24"/>
        </w:rPr>
        <w:t>projekcie na inwestycje drogowe (w tym parkingi) nie przekracza 15% kosztów kwalifikowalnych operacji</w:t>
      </w:r>
      <w:r w:rsidR="0010698B" w:rsidRPr="00BC4799">
        <w:rPr>
          <w:rFonts w:ascii="Arial" w:hAnsi="Arial" w:cs="Arial"/>
          <w:b/>
          <w:bCs/>
          <w:sz w:val="24"/>
          <w:szCs w:val="24"/>
        </w:rPr>
        <w:t>.</w:t>
      </w:r>
    </w:p>
  </w:footnote>
  <w:footnote w:id="18">
    <w:p w14:paraId="59EC8D55" w14:textId="77777777" w:rsidR="00396CEC" w:rsidRPr="00BC4799" w:rsidRDefault="00396CEC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lang w:val="pl-PL"/>
        </w:rPr>
      </w:pPr>
      <w:r w:rsidRPr="00BC4799">
        <w:rPr>
          <w:rStyle w:val="Odwoanieprzypisudolnego"/>
          <w:rFonts w:ascii="Arial" w:hAnsi="Arial" w:cs="Arial"/>
          <w:sz w:val="28"/>
          <w:szCs w:val="28"/>
        </w:rPr>
        <w:footnoteRef/>
      </w:r>
      <w:r w:rsidRPr="00BC4799">
        <w:rPr>
          <w:rFonts w:ascii="Arial" w:hAnsi="Arial" w:cs="Arial"/>
          <w:sz w:val="28"/>
          <w:szCs w:val="28"/>
        </w:rPr>
        <w:t xml:space="preserve"> </w:t>
      </w:r>
      <w:r w:rsidR="00283A4D">
        <w:rPr>
          <w:rFonts w:ascii="Arial" w:hAnsi="Arial" w:cs="Arial"/>
          <w:sz w:val="24"/>
          <w:szCs w:val="24"/>
          <w:lang w:val="pl-PL"/>
        </w:rPr>
        <w:t>A</w:t>
      </w:r>
      <w:r w:rsidRPr="00BC4799">
        <w:rPr>
          <w:rFonts w:ascii="Arial" w:hAnsi="Arial" w:cs="Arial"/>
          <w:sz w:val="24"/>
          <w:szCs w:val="24"/>
        </w:rPr>
        <w:t>rt. 3 ustawy z dnia 7 lipca 1994 r. Prawo budowlane</w:t>
      </w:r>
      <w:r w:rsidRPr="00BC479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1D656E29" w14:textId="77777777" w:rsidR="007921D6" w:rsidRPr="00286382" w:rsidRDefault="007921D6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28638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86382">
        <w:rPr>
          <w:rFonts w:ascii="Arial" w:hAnsi="Arial" w:cs="Arial"/>
          <w:sz w:val="24"/>
          <w:szCs w:val="24"/>
        </w:rPr>
        <w:t xml:space="preserve"> Przez zabytek należy rozumieć obiekt zgodny z definicją wynikającą ustawy z dnia 23 lipca 2003 r. o ochronie zabytków i opiece nad zabytkami</w:t>
      </w:r>
      <w:r w:rsidR="006E411B">
        <w:rPr>
          <w:rFonts w:ascii="Arial" w:hAnsi="Arial" w:cs="Arial"/>
          <w:sz w:val="24"/>
          <w:szCs w:val="24"/>
          <w:lang w:val="pl-PL"/>
        </w:rPr>
        <w:t xml:space="preserve">, </w:t>
      </w:r>
      <w:r w:rsidR="00C8714B" w:rsidRPr="00F46D37">
        <w:rPr>
          <w:rFonts w:ascii="Arial" w:hAnsi="Arial" w:cs="Arial"/>
          <w:sz w:val="24"/>
          <w:szCs w:val="24"/>
          <w:lang w:val="pl-PL"/>
        </w:rPr>
        <w:t>wpisany do rejestru zabytków</w:t>
      </w:r>
      <w:r w:rsidR="00F46D37" w:rsidRPr="00286382">
        <w:rPr>
          <w:rFonts w:ascii="Arial" w:hAnsi="Arial" w:cs="Arial"/>
          <w:color w:val="022356"/>
          <w:sz w:val="24"/>
          <w:szCs w:val="24"/>
          <w:shd w:val="clear" w:color="auto" w:fill="FFFFFF"/>
          <w:lang w:val="pl-PL"/>
        </w:rPr>
        <w:t xml:space="preserve"> </w:t>
      </w:r>
      <w:r w:rsidR="00F46D37" w:rsidRPr="00286382">
        <w:rPr>
          <w:rFonts w:ascii="Arial" w:hAnsi="Arial" w:cs="Arial"/>
          <w:sz w:val="24"/>
          <w:szCs w:val="24"/>
          <w:shd w:val="clear" w:color="auto" w:fill="FFFFFF"/>
          <w:lang w:val="pl-PL"/>
        </w:rPr>
        <w:t>na podstawie decyzji wydanej przez wojewódzkiego konserwatora zabytków</w:t>
      </w:r>
      <w:r w:rsidR="00C8714B" w:rsidRPr="00286382">
        <w:rPr>
          <w:rFonts w:ascii="Arial" w:hAnsi="Arial" w:cs="Arial"/>
          <w:sz w:val="24"/>
          <w:szCs w:val="24"/>
          <w:shd w:val="clear" w:color="auto" w:fill="FFFFFF"/>
        </w:rPr>
        <w:t>.</w:t>
      </w:r>
    </w:p>
  </w:footnote>
  <w:footnote w:id="20">
    <w:p w14:paraId="287C2480" w14:textId="4B9958E8" w:rsidR="00191BCD" w:rsidRPr="00286382" w:rsidRDefault="00191BCD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81385C" w:rsidRPr="008022D2">
          <w:rPr>
            <w:rStyle w:val="Hipercze"/>
            <w:rFonts w:ascii="Arial" w:hAnsi="Arial" w:cs="Arial"/>
            <w:sz w:val="24"/>
            <w:szCs w:val="24"/>
          </w:rPr>
          <w:t>Europejskie zasady jakości interwencji finansowanych przez UE o potencjalnym wpływie na dziedzictwo kulturowe.</w:t>
        </w:r>
      </w:hyperlink>
    </w:p>
  </w:footnote>
  <w:footnote w:id="21">
    <w:p w14:paraId="204E376A" w14:textId="531925D4" w:rsidR="00551033" w:rsidRPr="00991ABF" w:rsidRDefault="00551033" w:rsidP="00C61327">
      <w:pPr>
        <w:pStyle w:val="Tekstprzypisudolnego"/>
        <w:spacing w:before="100" w:beforeAutospacing="1" w:after="100" w:afterAutospacing="1" w:line="276" w:lineRule="auto"/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="003F1951">
        <w:rPr>
          <w:rFonts w:ascii="Arial" w:hAnsi="Arial" w:cs="Arial"/>
          <w:sz w:val="24"/>
          <w:szCs w:val="24"/>
        </w:rPr>
        <w:t>“</w:t>
      </w:r>
      <w:hyperlink r:id="rId4" w:history="1">
        <w:r w:rsidRPr="003F1951">
          <w:rPr>
            <w:rStyle w:val="Hipercze"/>
            <w:rFonts w:ascii="Arial" w:hAnsi="Arial" w:cs="Arial"/>
            <w:sz w:val="24"/>
            <w:szCs w:val="24"/>
          </w:rPr>
          <w:t>Wsparcie UE na rzecz turystyki – potrzeba nowej orientacji strategicznej i lepszego podejścia do finansowania</w:t>
        </w:r>
      </w:hyperlink>
      <w:r w:rsidR="003F1951">
        <w:rPr>
          <w:rFonts w:ascii="Arial" w:hAnsi="Arial" w:cs="Arial"/>
          <w:sz w:val="24"/>
          <w:szCs w:val="24"/>
        </w:rPr>
        <w:t>”.</w:t>
      </w:r>
    </w:p>
  </w:footnote>
  <w:footnote w:id="22">
    <w:p w14:paraId="45AEAF5D" w14:textId="4276571E" w:rsidR="00004E46" w:rsidRPr="00004E46" w:rsidRDefault="00004E46" w:rsidP="00C6132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004E4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4E46">
        <w:rPr>
          <w:rFonts w:ascii="Arial" w:hAnsi="Arial" w:cs="Arial"/>
          <w:sz w:val="24"/>
          <w:szCs w:val="24"/>
        </w:rPr>
        <w:t xml:space="preserve"> </w:t>
      </w:r>
      <w:r w:rsidRPr="00004E46">
        <w:rPr>
          <w:rFonts w:ascii="Arial" w:hAnsi="Arial" w:cs="Arial"/>
          <w:sz w:val="24"/>
          <w:szCs w:val="24"/>
          <w:lang w:val="pl-PL"/>
        </w:rPr>
        <w:t>Poprzez świadczenie usług interesu publicznego należy rozumieć realizację projektów o charakterze niekomercyjnym.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06C11" w14:textId="3E906C3D" w:rsidR="004C15C5" w:rsidRPr="00AF19CC" w:rsidRDefault="004C15C5" w:rsidP="004C15C5">
    <w:pPr>
      <w:spacing w:after="0" w:line="240" w:lineRule="auto"/>
      <w:rPr>
        <w:rFonts w:ascii="Arial" w:hAnsi="Arial" w:cs="Arial"/>
        <w:bCs/>
        <w:sz w:val="24"/>
        <w:szCs w:val="24"/>
      </w:rPr>
    </w:pPr>
    <w:bookmarkStart w:id="12" w:name="_Hlk134096739"/>
    <w:r w:rsidRPr="00BC4799">
      <w:rPr>
        <w:rFonts w:ascii="Arial" w:hAnsi="Arial" w:cs="Arial"/>
        <w:bCs/>
        <w:sz w:val="24"/>
        <w:szCs w:val="24"/>
      </w:rPr>
      <w:t>FUNDUSZE EUROPEJSKIE DLA KUJAW I POMORZA 2021-2027</w:t>
    </w:r>
  </w:p>
  <w:p w14:paraId="1E335AFF" w14:textId="489FDE3D" w:rsidR="000F7C5C" w:rsidRPr="0049567A" w:rsidRDefault="009F7B11" w:rsidP="00B859D7">
    <w:pPr>
      <w:tabs>
        <w:tab w:val="left" w:pos="5103"/>
        <w:tab w:val="left" w:pos="9923"/>
      </w:tabs>
      <w:spacing w:after="0"/>
      <w:ind w:left="8505"/>
      <w:rPr>
        <w:rFonts w:ascii="Arial" w:hAnsi="Arial" w:cs="Arial"/>
        <w:sz w:val="24"/>
        <w:szCs w:val="24"/>
        <w:lang w:val="x-none"/>
      </w:rPr>
    </w:pPr>
    <w:r w:rsidRPr="00373C40">
      <w:rPr>
        <w:rFonts w:ascii="Arial" w:hAnsi="Arial"/>
        <w:sz w:val="24"/>
        <w:szCs w:val="24"/>
        <w:lang w:val="x-none"/>
      </w:rPr>
      <w:t xml:space="preserve">Załącznik </w:t>
    </w:r>
    <w:r w:rsidR="00B859D7">
      <w:rPr>
        <w:rFonts w:ascii="Arial" w:hAnsi="Arial"/>
        <w:sz w:val="24"/>
        <w:szCs w:val="24"/>
        <w:lang w:val="x-none"/>
      </w:rPr>
      <w:t xml:space="preserve">nr 1 do Stanowiska nr </w:t>
    </w:r>
    <w:r w:rsidR="00F135DF">
      <w:rPr>
        <w:rFonts w:ascii="Arial" w:hAnsi="Arial"/>
        <w:sz w:val="24"/>
        <w:szCs w:val="24"/>
        <w:lang w:val="x-none"/>
      </w:rPr>
      <w:t>22</w:t>
    </w:r>
    <w:r w:rsidR="00B859D7">
      <w:rPr>
        <w:rFonts w:ascii="Arial" w:hAnsi="Arial"/>
        <w:sz w:val="24"/>
        <w:szCs w:val="24"/>
        <w:lang w:val="x-none"/>
      </w:rPr>
      <w:t xml:space="preserve">/2025 </w:t>
    </w:r>
    <w:r w:rsidRPr="00373C40">
      <w:rPr>
        <w:rFonts w:ascii="Arial" w:hAnsi="Arial"/>
        <w:sz w:val="24"/>
        <w:szCs w:val="24"/>
        <w:lang w:val="x-none"/>
      </w:rPr>
      <w:t xml:space="preserve">do uchwały </w:t>
    </w:r>
    <w:bookmarkEnd w:id="12"/>
    <w:r w:rsidR="00B859D7">
      <w:rPr>
        <w:rFonts w:ascii="Arial" w:hAnsi="Arial"/>
        <w:sz w:val="24"/>
        <w:szCs w:val="24"/>
        <w:lang w:val="x-none"/>
      </w:rPr>
      <w:t xml:space="preserve">Grupy roboczej ds. PT przy KM FEdKP 2021-2027 </w:t>
    </w:r>
  </w:p>
  <w:p w14:paraId="4290E6A1" w14:textId="2DBD83B3" w:rsidR="002E6B35" w:rsidRPr="0049567A" w:rsidRDefault="000F7C5C" w:rsidP="00734D95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49567A">
      <w:rPr>
        <w:rFonts w:ascii="Arial" w:hAnsi="Arial" w:cs="Arial"/>
        <w:sz w:val="24"/>
        <w:szCs w:val="24"/>
        <w:lang w:val="x-none"/>
      </w:rPr>
      <w:t>z dnia</w:t>
    </w:r>
    <w:r w:rsidR="0049567A">
      <w:rPr>
        <w:rFonts w:ascii="Arial" w:hAnsi="Arial" w:cs="Arial"/>
        <w:sz w:val="24"/>
        <w:szCs w:val="24"/>
        <w:lang w:val="x-none"/>
      </w:rPr>
      <w:t xml:space="preserve"> </w:t>
    </w:r>
    <w:r w:rsidR="00B859D7">
      <w:rPr>
        <w:rFonts w:ascii="Arial" w:hAnsi="Arial" w:cs="Arial"/>
        <w:sz w:val="24"/>
        <w:szCs w:val="24"/>
        <w:lang w:val="x-none"/>
      </w:rPr>
      <w:t>29</w:t>
    </w:r>
    <w:r w:rsidR="0049567A">
      <w:rPr>
        <w:rFonts w:ascii="Arial" w:hAnsi="Arial" w:cs="Arial"/>
        <w:sz w:val="24"/>
        <w:szCs w:val="24"/>
        <w:lang w:val="x-none"/>
      </w:rPr>
      <w:t xml:space="preserve"> września </w:t>
    </w:r>
    <w:r w:rsidRPr="0049567A">
      <w:rPr>
        <w:rFonts w:ascii="Arial" w:hAnsi="Arial" w:cs="Arial"/>
        <w:sz w:val="24"/>
        <w:szCs w:val="24"/>
        <w:lang w:val="x-none"/>
      </w:rPr>
      <w:t>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33303"/>
    <w:multiLevelType w:val="hybridMultilevel"/>
    <w:tmpl w:val="2A5A0476"/>
    <w:lvl w:ilvl="0" w:tplc="9524304C">
      <w:start w:val="1"/>
      <w:numFmt w:val="decimal"/>
      <w:lvlText w:val="%1."/>
      <w:lvlJc w:val="left"/>
      <w:pPr>
        <w:ind w:left="-1735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-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-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</w:abstractNum>
  <w:abstractNum w:abstractNumId="1" w15:restartNumberingAfterBreak="0">
    <w:nsid w:val="0B6D756A"/>
    <w:multiLevelType w:val="hybridMultilevel"/>
    <w:tmpl w:val="B8ECEDDE"/>
    <w:lvl w:ilvl="0" w:tplc="0A441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011BBB"/>
    <w:multiLevelType w:val="hybridMultilevel"/>
    <w:tmpl w:val="8F0AEB94"/>
    <w:lvl w:ilvl="0" w:tplc="114878A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233D"/>
    <w:multiLevelType w:val="hybridMultilevel"/>
    <w:tmpl w:val="A728149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01C09"/>
    <w:multiLevelType w:val="hybridMultilevel"/>
    <w:tmpl w:val="20EC590E"/>
    <w:lvl w:ilvl="0" w:tplc="E266EB5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5133D"/>
    <w:multiLevelType w:val="hybridMultilevel"/>
    <w:tmpl w:val="D6864E1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915B3"/>
    <w:multiLevelType w:val="hybridMultilevel"/>
    <w:tmpl w:val="3BEEAD14"/>
    <w:lvl w:ilvl="0" w:tplc="44EC75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C31BE"/>
    <w:multiLevelType w:val="hybridMultilevel"/>
    <w:tmpl w:val="9118DB70"/>
    <w:lvl w:ilvl="0" w:tplc="EECA7F5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B1A40"/>
    <w:multiLevelType w:val="hybridMultilevel"/>
    <w:tmpl w:val="E9781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02412"/>
    <w:multiLevelType w:val="hybridMultilevel"/>
    <w:tmpl w:val="B3E85186"/>
    <w:lvl w:ilvl="0" w:tplc="04B87FD8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F34D6"/>
    <w:multiLevelType w:val="hybridMultilevel"/>
    <w:tmpl w:val="4DF2CB2E"/>
    <w:lvl w:ilvl="0" w:tplc="62968F28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D417A"/>
    <w:multiLevelType w:val="hybridMultilevel"/>
    <w:tmpl w:val="A0729FD8"/>
    <w:lvl w:ilvl="0" w:tplc="C8C23B6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61DC0"/>
    <w:multiLevelType w:val="hybridMultilevel"/>
    <w:tmpl w:val="3148010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22135"/>
    <w:multiLevelType w:val="hybridMultilevel"/>
    <w:tmpl w:val="D16A6AF0"/>
    <w:lvl w:ilvl="0" w:tplc="0EC03F4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9364D"/>
    <w:multiLevelType w:val="hybridMultilevel"/>
    <w:tmpl w:val="69BCBBEE"/>
    <w:lvl w:ilvl="0" w:tplc="47FE46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47290"/>
    <w:multiLevelType w:val="hybridMultilevel"/>
    <w:tmpl w:val="A36AB73E"/>
    <w:lvl w:ilvl="0" w:tplc="5802BAA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B1323"/>
    <w:multiLevelType w:val="hybridMultilevel"/>
    <w:tmpl w:val="AD620C1C"/>
    <w:lvl w:ilvl="0" w:tplc="0EC03F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73664427">
    <w:abstractNumId w:val="5"/>
  </w:num>
  <w:num w:numId="2" w16cid:durableId="1080642393">
    <w:abstractNumId w:val="7"/>
  </w:num>
  <w:num w:numId="3" w16cid:durableId="1561746041">
    <w:abstractNumId w:val="8"/>
  </w:num>
  <w:num w:numId="4" w16cid:durableId="795566157">
    <w:abstractNumId w:val="11"/>
  </w:num>
  <w:num w:numId="5" w16cid:durableId="130364157">
    <w:abstractNumId w:val="1"/>
  </w:num>
  <w:num w:numId="6" w16cid:durableId="1385105912">
    <w:abstractNumId w:val="18"/>
  </w:num>
  <w:num w:numId="7" w16cid:durableId="584917870">
    <w:abstractNumId w:val="0"/>
  </w:num>
  <w:num w:numId="8" w16cid:durableId="1978296861">
    <w:abstractNumId w:val="16"/>
  </w:num>
  <w:num w:numId="9" w16cid:durableId="998921796">
    <w:abstractNumId w:val="2"/>
  </w:num>
  <w:num w:numId="10" w16cid:durableId="1215967929">
    <w:abstractNumId w:val="4"/>
  </w:num>
  <w:num w:numId="11" w16cid:durableId="476337367">
    <w:abstractNumId w:val="15"/>
  </w:num>
  <w:num w:numId="12" w16cid:durableId="279649403">
    <w:abstractNumId w:val="13"/>
  </w:num>
  <w:num w:numId="13" w16cid:durableId="2112430795">
    <w:abstractNumId w:val="9"/>
  </w:num>
  <w:num w:numId="14" w16cid:durableId="72092729">
    <w:abstractNumId w:val="12"/>
  </w:num>
  <w:num w:numId="15" w16cid:durableId="385954363">
    <w:abstractNumId w:val="17"/>
  </w:num>
  <w:num w:numId="16" w16cid:durableId="1376193085">
    <w:abstractNumId w:val="10"/>
  </w:num>
  <w:num w:numId="17" w16cid:durableId="986587153">
    <w:abstractNumId w:val="3"/>
  </w:num>
  <w:num w:numId="18" w16cid:durableId="1293638667">
    <w:abstractNumId w:val="6"/>
  </w:num>
  <w:num w:numId="19" w16cid:durableId="1929655357">
    <w:abstractNumId w:val="14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Zakrzewska">
    <w15:presenceInfo w15:providerId="AD" w15:userId="S-1-5-21-2619306676-2800222060-3362172700-76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23"/>
    <w:rsid w:val="0000165B"/>
    <w:rsid w:val="00002B6D"/>
    <w:rsid w:val="00002ED9"/>
    <w:rsid w:val="000039EF"/>
    <w:rsid w:val="00003A8A"/>
    <w:rsid w:val="00003C20"/>
    <w:rsid w:val="00004E46"/>
    <w:rsid w:val="00005272"/>
    <w:rsid w:val="000055BA"/>
    <w:rsid w:val="000060A9"/>
    <w:rsid w:val="000065B3"/>
    <w:rsid w:val="00006914"/>
    <w:rsid w:val="000069AF"/>
    <w:rsid w:val="000109D6"/>
    <w:rsid w:val="000110C7"/>
    <w:rsid w:val="00014DF0"/>
    <w:rsid w:val="00016679"/>
    <w:rsid w:val="00016773"/>
    <w:rsid w:val="00016F48"/>
    <w:rsid w:val="0002063F"/>
    <w:rsid w:val="00021AA0"/>
    <w:rsid w:val="00022525"/>
    <w:rsid w:val="00023781"/>
    <w:rsid w:val="0002428B"/>
    <w:rsid w:val="00024517"/>
    <w:rsid w:val="00025A17"/>
    <w:rsid w:val="00026A5E"/>
    <w:rsid w:val="00030D4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8DD"/>
    <w:rsid w:val="00036E89"/>
    <w:rsid w:val="00037856"/>
    <w:rsid w:val="00040175"/>
    <w:rsid w:val="00040723"/>
    <w:rsid w:val="00041263"/>
    <w:rsid w:val="0004193A"/>
    <w:rsid w:val="00041F67"/>
    <w:rsid w:val="000424AE"/>
    <w:rsid w:val="00042C53"/>
    <w:rsid w:val="00042CAB"/>
    <w:rsid w:val="00042D0C"/>
    <w:rsid w:val="000433FE"/>
    <w:rsid w:val="000440FB"/>
    <w:rsid w:val="00045D0D"/>
    <w:rsid w:val="000464CC"/>
    <w:rsid w:val="00046A08"/>
    <w:rsid w:val="00046E00"/>
    <w:rsid w:val="00046EB9"/>
    <w:rsid w:val="000479E3"/>
    <w:rsid w:val="00050D1E"/>
    <w:rsid w:val="00051FF6"/>
    <w:rsid w:val="00052227"/>
    <w:rsid w:val="000526B1"/>
    <w:rsid w:val="0005274F"/>
    <w:rsid w:val="00052788"/>
    <w:rsid w:val="00052B0B"/>
    <w:rsid w:val="00052C04"/>
    <w:rsid w:val="00053558"/>
    <w:rsid w:val="00053EB7"/>
    <w:rsid w:val="0005661B"/>
    <w:rsid w:val="00056F33"/>
    <w:rsid w:val="00057EDD"/>
    <w:rsid w:val="00061620"/>
    <w:rsid w:val="00061813"/>
    <w:rsid w:val="00061A47"/>
    <w:rsid w:val="000628BA"/>
    <w:rsid w:val="00063415"/>
    <w:rsid w:val="00063E79"/>
    <w:rsid w:val="00063E7D"/>
    <w:rsid w:val="00064624"/>
    <w:rsid w:val="00070879"/>
    <w:rsid w:val="00070E97"/>
    <w:rsid w:val="00071696"/>
    <w:rsid w:val="000723C9"/>
    <w:rsid w:val="0007401F"/>
    <w:rsid w:val="000747B0"/>
    <w:rsid w:val="000755ED"/>
    <w:rsid w:val="00075A6A"/>
    <w:rsid w:val="00075CB6"/>
    <w:rsid w:val="00076CAC"/>
    <w:rsid w:val="00076E69"/>
    <w:rsid w:val="0007701A"/>
    <w:rsid w:val="000801EF"/>
    <w:rsid w:val="00080562"/>
    <w:rsid w:val="00081F7E"/>
    <w:rsid w:val="0008212E"/>
    <w:rsid w:val="00082337"/>
    <w:rsid w:val="00082A9B"/>
    <w:rsid w:val="00083BA1"/>
    <w:rsid w:val="00085328"/>
    <w:rsid w:val="000856D3"/>
    <w:rsid w:val="00085BED"/>
    <w:rsid w:val="0008689E"/>
    <w:rsid w:val="00087144"/>
    <w:rsid w:val="0008799E"/>
    <w:rsid w:val="00090485"/>
    <w:rsid w:val="000905A3"/>
    <w:rsid w:val="00091430"/>
    <w:rsid w:val="00092099"/>
    <w:rsid w:val="000924AF"/>
    <w:rsid w:val="000926D1"/>
    <w:rsid w:val="00092E90"/>
    <w:rsid w:val="00092F8F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2BC6"/>
    <w:rsid w:val="000A406B"/>
    <w:rsid w:val="000A6249"/>
    <w:rsid w:val="000A66C6"/>
    <w:rsid w:val="000B0BA9"/>
    <w:rsid w:val="000B12E4"/>
    <w:rsid w:val="000B1621"/>
    <w:rsid w:val="000B1B47"/>
    <w:rsid w:val="000B1D05"/>
    <w:rsid w:val="000B31D5"/>
    <w:rsid w:val="000B3BE5"/>
    <w:rsid w:val="000B6B8E"/>
    <w:rsid w:val="000B786A"/>
    <w:rsid w:val="000B79E6"/>
    <w:rsid w:val="000C06A1"/>
    <w:rsid w:val="000C356A"/>
    <w:rsid w:val="000C3776"/>
    <w:rsid w:val="000C3D91"/>
    <w:rsid w:val="000C3DB9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19A"/>
    <w:rsid w:val="000D15E0"/>
    <w:rsid w:val="000D36F0"/>
    <w:rsid w:val="000D376D"/>
    <w:rsid w:val="000D3A5D"/>
    <w:rsid w:val="000D3BCA"/>
    <w:rsid w:val="000D3ED9"/>
    <w:rsid w:val="000D4292"/>
    <w:rsid w:val="000D435C"/>
    <w:rsid w:val="000D4562"/>
    <w:rsid w:val="000D4BD2"/>
    <w:rsid w:val="000D5F8F"/>
    <w:rsid w:val="000D5FEF"/>
    <w:rsid w:val="000D685B"/>
    <w:rsid w:val="000D6BC6"/>
    <w:rsid w:val="000D6D1E"/>
    <w:rsid w:val="000D6EEA"/>
    <w:rsid w:val="000D797B"/>
    <w:rsid w:val="000D7A3B"/>
    <w:rsid w:val="000E0055"/>
    <w:rsid w:val="000E067C"/>
    <w:rsid w:val="000E14E8"/>
    <w:rsid w:val="000E210F"/>
    <w:rsid w:val="000E2130"/>
    <w:rsid w:val="000E24DF"/>
    <w:rsid w:val="000E29B4"/>
    <w:rsid w:val="000E308B"/>
    <w:rsid w:val="000E3E20"/>
    <w:rsid w:val="000E6D51"/>
    <w:rsid w:val="000E6EA0"/>
    <w:rsid w:val="000E7C54"/>
    <w:rsid w:val="000F14ED"/>
    <w:rsid w:val="000F1D24"/>
    <w:rsid w:val="000F2C45"/>
    <w:rsid w:val="000F3E37"/>
    <w:rsid w:val="000F5B20"/>
    <w:rsid w:val="000F5EB2"/>
    <w:rsid w:val="000F7BB0"/>
    <w:rsid w:val="000F7C5C"/>
    <w:rsid w:val="000F7DF3"/>
    <w:rsid w:val="0010120E"/>
    <w:rsid w:val="0010200C"/>
    <w:rsid w:val="001041B4"/>
    <w:rsid w:val="00104737"/>
    <w:rsid w:val="00105ADE"/>
    <w:rsid w:val="0010698B"/>
    <w:rsid w:val="00106B5D"/>
    <w:rsid w:val="001070AB"/>
    <w:rsid w:val="00111495"/>
    <w:rsid w:val="00111B37"/>
    <w:rsid w:val="00112544"/>
    <w:rsid w:val="00112638"/>
    <w:rsid w:val="00113278"/>
    <w:rsid w:val="001133F9"/>
    <w:rsid w:val="00114967"/>
    <w:rsid w:val="001153EF"/>
    <w:rsid w:val="00115881"/>
    <w:rsid w:val="00115A44"/>
    <w:rsid w:val="00115DFA"/>
    <w:rsid w:val="0011683B"/>
    <w:rsid w:val="00116908"/>
    <w:rsid w:val="00121CE1"/>
    <w:rsid w:val="00122FAA"/>
    <w:rsid w:val="00124038"/>
    <w:rsid w:val="00124964"/>
    <w:rsid w:val="00124AA3"/>
    <w:rsid w:val="00124BF7"/>
    <w:rsid w:val="00124C5E"/>
    <w:rsid w:val="001257CF"/>
    <w:rsid w:val="0012588A"/>
    <w:rsid w:val="0012755E"/>
    <w:rsid w:val="00130AD5"/>
    <w:rsid w:val="001313A1"/>
    <w:rsid w:val="001313FC"/>
    <w:rsid w:val="001329A9"/>
    <w:rsid w:val="00132D84"/>
    <w:rsid w:val="00133346"/>
    <w:rsid w:val="001336F6"/>
    <w:rsid w:val="001349DB"/>
    <w:rsid w:val="00134A02"/>
    <w:rsid w:val="001352F1"/>
    <w:rsid w:val="001354F3"/>
    <w:rsid w:val="00135D08"/>
    <w:rsid w:val="00135DC8"/>
    <w:rsid w:val="00136096"/>
    <w:rsid w:val="0013710E"/>
    <w:rsid w:val="0013747B"/>
    <w:rsid w:val="00140249"/>
    <w:rsid w:val="00141550"/>
    <w:rsid w:val="00141E9C"/>
    <w:rsid w:val="0014395E"/>
    <w:rsid w:val="00144389"/>
    <w:rsid w:val="0014592B"/>
    <w:rsid w:val="00145EB7"/>
    <w:rsid w:val="00146606"/>
    <w:rsid w:val="0014775A"/>
    <w:rsid w:val="00147828"/>
    <w:rsid w:val="00150A43"/>
    <w:rsid w:val="00151B2F"/>
    <w:rsid w:val="00152458"/>
    <w:rsid w:val="00153C0A"/>
    <w:rsid w:val="00155285"/>
    <w:rsid w:val="00155A42"/>
    <w:rsid w:val="00156DAF"/>
    <w:rsid w:val="001573FB"/>
    <w:rsid w:val="00160766"/>
    <w:rsid w:val="0016162D"/>
    <w:rsid w:val="00161724"/>
    <w:rsid w:val="0016180A"/>
    <w:rsid w:val="00161D62"/>
    <w:rsid w:val="00162792"/>
    <w:rsid w:val="0016356D"/>
    <w:rsid w:val="00165D28"/>
    <w:rsid w:val="00166515"/>
    <w:rsid w:val="001666A5"/>
    <w:rsid w:val="00166A82"/>
    <w:rsid w:val="001673C1"/>
    <w:rsid w:val="00167EE8"/>
    <w:rsid w:val="001706E8"/>
    <w:rsid w:val="00173906"/>
    <w:rsid w:val="00173DD5"/>
    <w:rsid w:val="001740A4"/>
    <w:rsid w:val="0017558F"/>
    <w:rsid w:val="00176AFE"/>
    <w:rsid w:val="00176C74"/>
    <w:rsid w:val="0017745B"/>
    <w:rsid w:val="0017778E"/>
    <w:rsid w:val="0017795A"/>
    <w:rsid w:val="0018103D"/>
    <w:rsid w:val="00183F6C"/>
    <w:rsid w:val="00184467"/>
    <w:rsid w:val="00184942"/>
    <w:rsid w:val="00184C79"/>
    <w:rsid w:val="00185213"/>
    <w:rsid w:val="00185DA0"/>
    <w:rsid w:val="00186CBC"/>
    <w:rsid w:val="00187798"/>
    <w:rsid w:val="00187F30"/>
    <w:rsid w:val="0019021E"/>
    <w:rsid w:val="00190839"/>
    <w:rsid w:val="00190AC4"/>
    <w:rsid w:val="0019164F"/>
    <w:rsid w:val="00191786"/>
    <w:rsid w:val="00191BCD"/>
    <w:rsid w:val="00195EC3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86A"/>
    <w:rsid w:val="001A7C70"/>
    <w:rsid w:val="001B0DB9"/>
    <w:rsid w:val="001B107C"/>
    <w:rsid w:val="001B156F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17EC"/>
    <w:rsid w:val="001C27B3"/>
    <w:rsid w:val="001C2DD2"/>
    <w:rsid w:val="001C4BE6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66FF"/>
    <w:rsid w:val="001D73F9"/>
    <w:rsid w:val="001E0527"/>
    <w:rsid w:val="001E2370"/>
    <w:rsid w:val="001E23BF"/>
    <w:rsid w:val="001E3D50"/>
    <w:rsid w:val="001E4A7B"/>
    <w:rsid w:val="001E6AAB"/>
    <w:rsid w:val="001E6F91"/>
    <w:rsid w:val="001E73FB"/>
    <w:rsid w:val="001E74D4"/>
    <w:rsid w:val="001E7523"/>
    <w:rsid w:val="001F0952"/>
    <w:rsid w:val="001F14E1"/>
    <w:rsid w:val="001F1BAD"/>
    <w:rsid w:val="001F210A"/>
    <w:rsid w:val="001F29BA"/>
    <w:rsid w:val="001F2F40"/>
    <w:rsid w:val="001F318B"/>
    <w:rsid w:val="001F31DD"/>
    <w:rsid w:val="001F35FB"/>
    <w:rsid w:val="001F381B"/>
    <w:rsid w:val="001F4479"/>
    <w:rsid w:val="001F452B"/>
    <w:rsid w:val="001F47B3"/>
    <w:rsid w:val="001F4A97"/>
    <w:rsid w:val="001F763D"/>
    <w:rsid w:val="00200E12"/>
    <w:rsid w:val="00200ED8"/>
    <w:rsid w:val="002017C5"/>
    <w:rsid w:val="002030DF"/>
    <w:rsid w:val="0020332A"/>
    <w:rsid w:val="00204129"/>
    <w:rsid w:val="00204DC2"/>
    <w:rsid w:val="00206686"/>
    <w:rsid w:val="00211DF1"/>
    <w:rsid w:val="00212CB3"/>
    <w:rsid w:val="00215738"/>
    <w:rsid w:val="002166CE"/>
    <w:rsid w:val="00216D0F"/>
    <w:rsid w:val="00220670"/>
    <w:rsid w:val="002216C9"/>
    <w:rsid w:val="00221D86"/>
    <w:rsid w:val="00222147"/>
    <w:rsid w:val="00222C1C"/>
    <w:rsid w:val="00225188"/>
    <w:rsid w:val="00225D21"/>
    <w:rsid w:val="00226015"/>
    <w:rsid w:val="002266DC"/>
    <w:rsid w:val="00226BFB"/>
    <w:rsid w:val="00226E0A"/>
    <w:rsid w:val="00226F0A"/>
    <w:rsid w:val="00227F6C"/>
    <w:rsid w:val="00230C51"/>
    <w:rsid w:val="002311A2"/>
    <w:rsid w:val="00231A39"/>
    <w:rsid w:val="002320B5"/>
    <w:rsid w:val="00232EAF"/>
    <w:rsid w:val="00233678"/>
    <w:rsid w:val="0023378D"/>
    <w:rsid w:val="00234046"/>
    <w:rsid w:val="0023491A"/>
    <w:rsid w:val="002352F4"/>
    <w:rsid w:val="00236CEF"/>
    <w:rsid w:val="00237068"/>
    <w:rsid w:val="00237117"/>
    <w:rsid w:val="00240B14"/>
    <w:rsid w:val="0024296A"/>
    <w:rsid w:val="00243C37"/>
    <w:rsid w:val="00244D16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B12"/>
    <w:rsid w:val="00260CFE"/>
    <w:rsid w:val="0026200B"/>
    <w:rsid w:val="0026248A"/>
    <w:rsid w:val="0026369F"/>
    <w:rsid w:val="00263E0C"/>
    <w:rsid w:val="0026436A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590F"/>
    <w:rsid w:val="002763E6"/>
    <w:rsid w:val="00277537"/>
    <w:rsid w:val="00277861"/>
    <w:rsid w:val="00277A94"/>
    <w:rsid w:val="0028010C"/>
    <w:rsid w:val="002801C0"/>
    <w:rsid w:val="00281361"/>
    <w:rsid w:val="0028168B"/>
    <w:rsid w:val="00281A2E"/>
    <w:rsid w:val="00281B9C"/>
    <w:rsid w:val="00283A4D"/>
    <w:rsid w:val="00284040"/>
    <w:rsid w:val="00284BE9"/>
    <w:rsid w:val="00286382"/>
    <w:rsid w:val="002868EC"/>
    <w:rsid w:val="00286E14"/>
    <w:rsid w:val="0028733D"/>
    <w:rsid w:val="00287C74"/>
    <w:rsid w:val="00287F62"/>
    <w:rsid w:val="0029078F"/>
    <w:rsid w:val="00290999"/>
    <w:rsid w:val="0029409B"/>
    <w:rsid w:val="00294A58"/>
    <w:rsid w:val="0029514F"/>
    <w:rsid w:val="002954C1"/>
    <w:rsid w:val="002957E7"/>
    <w:rsid w:val="00295DC8"/>
    <w:rsid w:val="00295F87"/>
    <w:rsid w:val="00295FC1"/>
    <w:rsid w:val="0029663B"/>
    <w:rsid w:val="002968FA"/>
    <w:rsid w:val="0029726F"/>
    <w:rsid w:val="00297DF7"/>
    <w:rsid w:val="002A0B8A"/>
    <w:rsid w:val="002A0D41"/>
    <w:rsid w:val="002A1BEA"/>
    <w:rsid w:val="002A2577"/>
    <w:rsid w:val="002A2941"/>
    <w:rsid w:val="002A2E01"/>
    <w:rsid w:val="002A35A8"/>
    <w:rsid w:val="002A3E1B"/>
    <w:rsid w:val="002A4072"/>
    <w:rsid w:val="002A407E"/>
    <w:rsid w:val="002A4CD8"/>
    <w:rsid w:val="002A51B0"/>
    <w:rsid w:val="002A68A7"/>
    <w:rsid w:val="002A68DC"/>
    <w:rsid w:val="002A6FD7"/>
    <w:rsid w:val="002B0DF5"/>
    <w:rsid w:val="002B1EEE"/>
    <w:rsid w:val="002B2A1D"/>
    <w:rsid w:val="002B2C68"/>
    <w:rsid w:val="002B3302"/>
    <w:rsid w:val="002B4A7D"/>
    <w:rsid w:val="002B5482"/>
    <w:rsid w:val="002B6B36"/>
    <w:rsid w:val="002B722C"/>
    <w:rsid w:val="002B7370"/>
    <w:rsid w:val="002B768F"/>
    <w:rsid w:val="002B7D66"/>
    <w:rsid w:val="002C0D8B"/>
    <w:rsid w:val="002C1078"/>
    <w:rsid w:val="002C19DB"/>
    <w:rsid w:val="002C1BA2"/>
    <w:rsid w:val="002C2048"/>
    <w:rsid w:val="002C2309"/>
    <w:rsid w:val="002C2CE8"/>
    <w:rsid w:val="002C3BB2"/>
    <w:rsid w:val="002C3E4C"/>
    <w:rsid w:val="002C50E4"/>
    <w:rsid w:val="002C5DB6"/>
    <w:rsid w:val="002C66D6"/>
    <w:rsid w:val="002D0017"/>
    <w:rsid w:val="002D19E6"/>
    <w:rsid w:val="002D2F5E"/>
    <w:rsid w:val="002D3A38"/>
    <w:rsid w:val="002D3F32"/>
    <w:rsid w:val="002D5840"/>
    <w:rsid w:val="002D5D2D"/>
    <w:rsid w:val="002D61A4"/>
    <w:rsid w:val="002D7929"/>
    <w:rsid w:val="002E06F2"/>
    <w:rsid w:val="002E21B2"/>
    <w:rsid w:val="002E3605"/>
    <w:rsid w:val="002E3FFF"/>
    <w:rsid w:val="002E5356"/>
    <w:rsid w:val="002E5720"/>
    <w:rsid w:val="002E6585"/>
    <w:rsid w:val="002E668B"/>
    <w:rsid w:val="002E6B35"/>
    <w:rsid w:val="002E7B8C"/>
    <w:rsid w:val="002F05DF"/>
    <w:rsid w:val="002F087D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749"/>
    <w:rsid w:val="002F6998"/>
    <w:rsid w:val="002F7290"/>
    <w:rsid w:val="0030033C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16C3"/>
    <w:rsid w:val="003128EE"/>
    <w:rsid w:val="00314074"/>
    <w:rsid w:val="0031446F"/>
    <w:rsid w:val="003146A9"/>
    <w:rsid w:val="00315CFA"/>
    <w:rsid w:val="00320007"/>
    <w:rsid w:val="00322F81"/>
    <w:rsid w:val="0032315B"/>
    <w:rsid w:val="0032394F"/>
    <w:rsid w:val="00323F86"/>
    <w:rsid w:val="00324201"/>
    <w:rsid w:val="00324653"/>
    <w:rsid w:val="003249F6"/>
    <w:rsid w:val="00324D2F"/>
    <w:rsid w:val="0032590D"/>
    <w:rsid w:val="0032627B"/>
    <w:rsid w:val="0033125C"/>
    <w:rsid w:val="00332FEA"/>
    <w:rsid w:val="00333970"/>
    <w:rsid w:val="00333C0A"/>
    <w:rsid w:val="00334A65"/>
    <w:rsid w:val="00335610"/>
    <w:rsid w:val="00335C97"/>
    <w:rsid w:val="00335EC9"/>
    <w:rsid w:val="00335F39"/>
    <w:rsid w:val="0033632E"/>
    <w:rsid w:val="00342DB1"/>
    <w:rsid w:val="00343082"/>
    <w:rsid w:val="00343BEA"/>
    <w:rsid w:val="0034515F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669"/>
    <w:rsid w:val="00354C26"/>
    <w:rsid w:val="00354F2D"/>
    <w:rsid w:val="0035648F"/>
    <w:rsid w:val="00356D81"/>
    <w:rsid w:val="00357B85"/>
    <w:rsid w:val="003600E8"/>
    <w:rsid w:val="003604E5"/>
    <w:rsid w:val="00360FA9"/>
    <w:rsid w:val="00363335"/>
    <w:rsid w:val="003636A9"/>
    <w:rsid w:val="00363983"/>
    <w:rsid w:val="003639A4"/>
    <w:rsid w:val="00363AC8"/>
    <w:rsid w:val="00364B19"/>
    <w:rsid w:val="003655AA"/>
    <w:rsid w:val="003657E6"/>
    <w:rsid w:val="00366587"/>
    <w:rsid w:val="003671A1"/>
    <w:rsid w:val="00367401"/>
    <w:rsid w:val="00371DE3"/>
    <w:rsid w:val="00373881"/>
    <w:rsid w:val="00373C40"/>
    <w:rsid w:val="00374692"/>
    <w:rsid w:val="00374BEA"/>
    <w:rsid w:val="00375206"/>
    <w:rsid w:val="00375B35"/>
    <w:rsid w:val="0037608C"/>
    <w:rsid w:val="0037779C"/>
    <w:rsid w:val="0038260A"/>
    <w:rsid w:val="00382A9E"/>
    <w:rsid w:val="00382B3A"/>
    <w:rsid w:val="00384191"/>
    <w:rsid w:val="00385886"/>
    <w:rsid w:val="00385972"/>
    <w:rsid w:val="00386042"/>
    <w:rsid w:val="00386E53"/>
    <w:rsid w:val="00387001"/>
    <w:rsid w:val="00387521"/>
    <w:rsid w:val="0039070B"/>
    <w:rsid w:val="00392003"/>
    <w:rsid w:val="00392ABD"/>
    <w:rsid w:val="00392B6F"/>
    <w:rsid w:val="003931EF"/>
    <w:rsid w:val="0039375D"/>
    <w:rsid w:val="00396072"/>
    <w:rsid w:val="0039680C"/>
    <w:rsid w:val="00396CEC"/>
    <w:rsid w:val="00397489"/>
    <w:rsid w:val="00397CAD"/>
    <w:rsid w:val="00397DD3"/>
    <w:rsid w:val="003A047D"/>
    <w:rsid w:val="003A0754"/>
    <w:rsid w:val="003A0BA8"/>
    <w:rsid w:val="003A17CF"/>
    <w:rsid w:val="003A1F38"/>
    <w:rsid w:val="003A1F9F"/>
    <w:rsid w:val="003A32E8"/>
    <w:rsid w:val="003A3E90"/>
    <w:rsid w:val="003A4322"/>
    <w:rsid w:val="003A4AC4"/>
    <w:rsid w:val="003A4F1A"/>
    <w:rsid w:val="003A6E3C"/>
    <w:rsid w:val="003A7F16"/>
    <w:rsid w:val="003B0164"/>
    <w:rsid w:val="003B0812"/>
    <w:rsid w:val="003B215E"/>
    <w:rsid w:val="003B2439"/>
    <w:rsid w:val="003B35AA"/>
    <w:rsid w:val="003B38AC"/>
    <w:rsid w:val="003B3BCF"/>
    <w:rsid w:val="003B4DEB"/>
    <w:rsid w:val="003B4F86"/>
    <w:rsid w:val="003B521A"/>
    <w:rsid w:val="003B5420"/>
    <w:rsid w:val="003B6A37"/>
    <w:rsid w:val="003B7EC2"/>
    <w:rsid w:val="003C0494"/>
    <w:rsid w:val="003C0A53"/>
    <w:rsid w:val="003C0D46"/>
    <w:rsid w:val="003C0E21"/>
    <w:rsid w:val="003C0E62"/>
    <w:rsid w:val="003C198A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0E0"/>
    <w:rsid w:val="003D256D"/>
    <w:rsid w:val="003D2715"/>
    <w:rsid w:val="003D2E3D"/>
    <w:rsid w:val="003D3209"/>
    <w:rsid w:val="003D3312"/>
    <w:rsid w:val="003D34B8"/>
    <w:rsid w:val="003D39AC"/>
    <w:rsid w:val="003D3D8E"/>
    <w:rsid w:val="003D4E7D"/>
    <w:rsid w:val="003D5045"/>
    <w:rsid w:val="003D6454"/>
    <w:rsid w:val="003D679A"/>
    <w:rsid w:val="003D6993"/>
    <w:rsid w:val="003D703E"/>
    <w:rsid w:val="003D77BA"/>
    <w:rsid w:val="003E039B"/>
    <w:rsid w:val="003E03BC"/>
    <w:rsid w:val="003E0D1F"/>
    <w:rsid w:val="003E1574"/>
    <w:rsid w:val="003E1D1F"/>
    <w:rsid w:val="003E24EA"/>
    <w:rsid w:val="003E3F6B"/>
    <w:rsid w:val="003E3FF5"/>
    <w:rsid w:val="003E4557"/>
    <w:rsid w:val="003E46A9"/>
    <w:rsid w:val="003E4803"/>
    <w:rsid w:val="003E4AB3"/>
    <w:rsid w:val="003E5650"/>
    <w:rsid w:val="003E5790"/>
    <w:rsid w:val="003E5B82"/>
    <w:rsid w:val="003F1951"/>
    <w:rsid w:val="003F2419"/>
    <w:rsid w:val="003F28C3"/>
    <w:rsid w:val="003F356E"/>
    <w:rsid w:val="003F39B7"/>
    <w:rsid w:val="003F4AE0"/>
    <w:rsid w:val="003F5039"/>
    <w:rsid w:val="003F7897"/>
    <w:rsid w:val="00400CE7"/>
    <w:rsid w:val="00401E35"/>
    <w:rsid w:val="00401FE8"/>
    <w:rsid w:val="004026EF"/>
    <w:rsid w:val="00402E7D"/>
    <w:rsid w:val="0040331B"/>
    <w:rsid w:val="004036A1"/>
    <w:rsid w:val="004048AF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61DE"/>
    <w:rsid w:val="00416D85"/>
    <w:rsid w:val="004176BE"/>
    <w:rsid w:val="0041783F"/>
    <w:rsid w:val="004202FD"/>
    <w:rsid w:val="00421022"/>
    <w:rsid w:val="0042249E"/>
    <w:rsid w:val="0042253A"/>
    <w:rsid w:val="00422FBA"/>
    <w:rsid w:val="00423F58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8D3"/>
    <w:rsid w:val="00435A75"/>
    <w:rsid w:val="00436A8F"/>
    <w:rsid w:val="00437360"/>
    <w:rsid w:val="004417A3"/>
    <w:rsid w:val="0044198C"/>
    <w:rsid w:val="00441FC4"/>
    <w:rsid w:val="00442A0F"/>
    <w:rsid w:val="00442EA4"/>
    <w:rsid w:val="0044312D"/>
    <w:rsid w:val="0044461B"/>
    <w:rsid w:val="00444F02"/>
    <w:rsid w:val="00445089"/>
    <w:rsid w:val="00445334"/>
    <w:rsid w:val="004467DA"/>
    <w:rsid w:val="004478E4"/>
    <w:rsid w:val="004503CC"/>
    <w:rsid w:val="004503E3"/>
    <w:rsid w:val="0045095D"/>
    <w:rsid w:val="004528D0"/>
    <w:rsid w:val="00452919"/>
    <w:rsid w:val="00452DD4"/>
    <w:rsid w:val="00452E91"/>
    <w:rsid w:val="004539F2"/>
    <w:rsid w:val="00453E85"/>
    <w:rsid w:val="00454551"/>
    <w:rsid w:val="00454670"/>
    <w:rsid w:val="0045554D"/>
    <w:rsid w:val="00455F93"/>
    <w:rsid w:val="004562B0"/>
    <w:rsid w:val="00456826"/>
    <w:rsid w:val="0045731C"/>
    <w:rsid w:val="004602AB"/>
    <w:rsid w:val="0046108E"/>
    <w:rsid w:val="0046248C"/>
    <w:rsid w:val="0046273B"/>
    <w:rsid w:val="0046279C"/>
    <w:rsid w:val="00462815"/>
    <w:rsid w:val="0046358A"/>
    <w:rsid w:val="00463A99"/>
    <w:rsid w:val="004640F7"/>
    <w:rsid w:val="0046435F"/>
    <w:rsid w:val="004645A4"/>
    <w:rsid w:val="00464988"/>
    <w:rsid w:val="00464AB6"/>
    <w:rsid w:val="004656C7"/>
    <w:rsid w:val="00466DAD"/>
    <w:rsid w:val="004675AC"/>
    <w:rsid w:val="00467708"/>
    <w:rsid w:val="0046777A"/>
    <w:rsid w:val="00470710"/>
    <w:rsid w:val="004708F4"/>
    <w:rsid w:val="00470A44"/>
    <w:rsid w:val="00473088"/>
    <w:rsid w:val="00473F12"/>
    <w:rsid w:val="004741CF"/>
    <w:rsid w:val="004749D9"/>
    <w:rsid w:val="0047602B"/>
    <w:rsid w:val="00477E34"/>
    <w:rsid w:val="00480606"/>
    <w:rsid w:val="00480798"/>
    <w:rsid w:val="0048148D"/>
    <w:rsid w:val="004825E0"/>
    <w:rsid w:val="00483D57"/>
    <w:rsid w:val="00484C93"/>
    <w:rsid w:val="0048644C"/>
    <w:rsid w:val="004865F1"/>
    <w:rsid w:val="00486D7B"/>
    <w:rsid w:val="00487784"/>
    <w:rsid w:val="0049024D"/>
    <w:rsid w:val="004904DD"/>
    <w:rsid w:val="00491AE1"/>
    <w:rsid w:val="004948B8"/>
    <w:rsid w:val="0049567A"/>
    <w:rsid w:val="0049599F"/>
    <w:rsid w:val="00495EFA"/>
    <w:rsid w:val="004973B5"/>
    <w:rsid w:val="004976B6"/>
    <w:rsid w:val="00497B28"/>
    <w:rsid w:val="004A0F68"/>
    <w:rsid w:val="004A1062"/>
    <w:rsid w:val="004A2391"/>
    <w:rsid w:val="004A4431"/>
    <w:rsid w:val="004A4FB9"/>
    <w:rsid w:val="004A5171"/>
    <w:rsid w:val="004A52A3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2A3"/>
    <w:rsid w:val="004B435A"/>
    <w:rsid w:val="004B4E2A"/>
    <w:rsid w:val="004B6930"/>
    <w:rsid w:val="004B6A5D"/>
    <w:rsid w:val="004C0702"/>
    <w:rsid w:val="004C0C2B"/>
    <w:rsid w:val="004C15C5"/>
    <w:rsid w:val="004C2006"/>
    <w:rsid w:val="004C205D"/>
    <w:rsid w:val="004C429E"/>
    <w:rsid w:val="004C5093"/>
    <w:rsid w:val="004C563D"/>
    <w:rsid w:val="004C5A0F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39E8"/>
    <w:rsid w:val="004D41F7"/>
    <w:rsid w:val="004D46F7"/>
    <w:rsid w:val="004D54AB"/>
    <w:rsid w:val="004D565A"/>
    <w:rsid w:val="004D5CA5"/>
    <w:rsid w:val="004D5E32"/>
    <w:rsid w:val="004D639E"/>
    <w:rsid w:val="004D6E54"/>
    <w:rsid w:val="004D7602"/>
    <w:rsid w:val="004D7859"/>
    <w:rsid w:val="004D7E27"/>
    <w:rsid w:val="004E1935"/>
    <w:rsid w:val="004E1DFA"/>
    <w:rsid w:val="004E2255"/>
    <w:rsid w:val="004E3A6D"/>
    <w:rsid w:val="004E3FAD"/>
    <w:rsid w:val="004E45FE"/>
    <w:rsid w:val="004E495D"/>
    <w:rsid w:val="004E4B6C"/>
    <w:rsid w:val="004E509D"/>
    <w:rsid w:val="004E59CF"/>
    <w:rsid w:val="004E5AC7"/>
    <w:rsid w:val="004E7A36"/>
    <w:rsid w:val="004F01D6"/>
    <w:rsid w:val="004F0E3F"/>
    <w:rsid w:val="004F1CD9"/>
    <w:rsid w:val="004F26E2"/>
    <w:rsid w:val="004F3DE1"/>
    <w:rsid w:val="004F3F95"/>
    <w:rsid w:val="004F50EA"/>
    <w:rsid w:val="004F6AE9"/>
    <w:rsid w:val="004F6D9D"/>
    <w:rsid w:val="004F7C18"/>
    <w:rsid w:val="00500076"/>
    <w:rsid w:val="00500FB0"/>
    <w:rsid w:val="005013B3"/>
    <w:rsid w:val="005018EC"/>
    <w:rsid w:val="005019E4"/>
    <w:rsid w:val="00503168"/>
    <w:rsid w:val="0050398C"/>
    <w:rsid w:val="00504880"/>
    <w:rsid w:val="00505150"/>
    <w:rsid w:val="005051ED"/>
    <w:rsid w:val="00505803"/>
    <w:rsid w:val="00507B1D"/>
    <w:rsid w:val="00510313"/>
    <w:rsid w:val="0051087A"/>
    <w:rsid w:val="00510C10"/>
    <w:rsid w:val="00511081"/>
    <w:rsid w:val="00511230"/>
    <w:rsid w:val="005115B8"/>
    <w:rsid w:val="00512587"/>
    <w:rsid w:val="00514956"/>
    <w:rsid w:val="0051572A"/>
    <w:rsid w:val="0051581B"/>
    <w:rsid w:val="00515FC4"/>
    <w:rsid w:val="005160D2"/>
    <w:rsid w:val="005161F8"/>
    <w:rsid w:val="00516785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4DC5"/>
    <w:rsid w:val="00526F68"/>
    <w:rsid w:val="00527F64"/>
    <w:rsid w:val="0053003E"/>
    <w:rsid w:val="00530A76"/>
    <w:rsid w:val="00531BE2"/>
    <w:rsid w:val="00532C11"/>
    <w:rsid w:val="005345CD"/>
    <w:rsid w:val="00534C64"/>
    <w:rsid w:val="00534D8A"/>
    <w:rsid w:val="00534F65"/>
    <w:rsid w:val="00536720"/>
    <w:rsid w:val="00537AC9"/>
    <w:rsid w:val="00537C4D"/>
    <w:rsid w:val="005400F7"/>
    <w:rsid w:val="0054014E"/>
    <w:rsid w:val="00540ADD"/>
    <w:rsid w:val="00541118"/>
    <w:rsid w:val="0054294C"/>
    <w:rsid w:val="0054325D"/>
    <w:rsid w:val="005448C9"/>
    <w:rsid w:val="005455EB"/>
    <w:rsid w:val="00545A4C"/>
    <w:rsid w:val="0054631E"/>
    <w:rsid w:val="005477D3"/>
    <w:rsid w:val="00547F60"/>
    <w:rsid w:val="00551033"/>
    <w:rsid w:val="005511B5"/>
    <w:rsid w:val="00552265"/>
    <w:rsid w:val="00552A0D"/>
    <w:rsid w:val="00553710"/>
    <w:rsid w:val="00555270"/>
    <w:rsid w:val="00556932"/>
    <w:rsid w:val="00557420"/>
    <w:rsid w:val="00557CC7"/>
    <w:rsid w:val="005602C3"/>
    <w:rsid w:val="00560419"/>
    <w:rsid w:val="005606CC"/>
    <w:rsid w:val="00561213"/>
    <w:rsid w:val="0056156C"/>
    <w:rsid w:val="00561A93"/>
    <w:rsid w:val="00562252"/>
    <w:rsid w:val="00563C25"/>
    <w:rsid w:val="00563F48"/>
    <w:rsid w:val="0056659A"/>
    <w:rsid w:val="0056663D"/>
    <w:rsid w:val="005668B1"/>
    <w:rsid w:val="005670FD"/>
    <w:rsid w:val="00567EFC"/>
    <w:rsid w:val="0057112D"/>
    <w:rsid w:val="005715F3"/>
    <w:rsid w:val="00571D43"/>
    <w:rsid w:val="005729E0"/>
    <w:rsid w:val="005738F7"/>
    <w:rsid w:val="00574726"/>
    <w:rsid w:val="00575BE7"/>
    <w:rsid w:val="005774CA"/>
    <w:rsid w:val="005776E8"/>
    <w:rsid w:val="005777D5"/>
    <w:rsid w:val="005778A3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87E69"/>
    <w:rsid w:val="00590541"/>
    <w:rsid w:val="00590D8F"/>
    <w:rsid w:val="00590E17"/>
    <w:rsid w:val="00591B15"/>
    <w:rsid w:val="00591BA5"/>
    <w:rsid w:val="00591DFA"/>
    <w:rsid w:val="00591E6A"/>
    <w:rsid w:val="00591ED5"/>
    <w:rsid w:val="005932A0"/>
    <w:rsid w:val="00595C8F"/>
    <w:rsid w:val="00596AD0"/>
    <w:rsid w:val="00596C15"/>
    <w:rsid w:val="00597380"/>
    <w:rsid w:val="005A058D"/>
    <w:rsid w:val="005A0D08"/>
    <w:rsid w:val="005A17BF"/>
    <w:rsid w:val="005A2005"/>
    <w:rsid w:val="005A21E8"/>
    <w:rsid w:val="005A24E7"/>
    <w:rsid w:val="005A33B1"/>
    <w:rsid w:val="005A379B"/>
    <w:rsid w:val="005A3BCE"/>
    <w:rsid w:val="005A4324"/>
    <w:rsid w:val="005A478B"/>
    <w:rsid w:val="005A484E"/>
    <w:rsid w:val="005A53F9"/>
    <w:rsid w:val="005A6A39"/>
    <w:rsid w:val="005A74D8"/>
    <w:rsid w:val="005A7835"/>
    <w:rsid w:val="005A7B79"/>
    <w:rsid w:val="005B0B7A"/>
    <w:rsid w:val="005B1122"/>
    <w:rsid w:val="005B1181"/>
    <w:rsid w:val="005B1A3F"/>
    <w:rsid w:val="005B2732"/>
    <w:rsid w:val="005B2918"/>
    <w:rsid w:val="005B35A4"/>
    <w:rsid w:val="005B35CE"/>
    <w:rsid w:val="005B3D12"/>
    <w:rsid w:val="005B4031"/>
    <w:rsid w:val="005B4E9A"/>
    <w:rsid w:val="005B54B3"/>
    <w:rsid w:val="005B6C4B"/>
    <w:rsid w:val="005B741A"/>
    <w:rsid w:val="005B76EE"/>
    <w:rsid w:val="005C025F"/>
    <w:rsid w:val="005C0689"/>
    <w:rsid w:val="005C0DB7"/>
    <w:rsid w:val="005C1839"/>
    <w:rsid w:val="005C1A55"/>
    <w:rsid w:val="005C2574"/>
    <w:rsid w:val="005C469E"/>
    <w:rsid w:val="005C47D0"/>
    <w:rsid w:val="005C59CB"/>
    <w:rsid w:val="005C607E"/>
    <w:rsid w:val="005C75D3"/>
    <w:rsid w:val="005C76CE"/>
    <w:rsid w:val="005D0597"/>
    <w:rsid w:val="005D0AB5"/>
    <w:rsid w:val="005D133A"/>
    <w:rsid w:val="005D2671"/>
    <w:rsid w:val="005D286F"/>
    <w:rsid w:val="005D38B5"/>
    <w:rsid w:val="005D4CBA"/>
    <w:rsid w:val="005D5E65"/>
    <w:rsid w:val="005D6B8D"/>
    <w:rsid w:val="005E037C"/>
    <w:rsid w:val="005E070E"/>
    <w:rsid w:val="005E1B55"/>
    <w:rsid w:val="005E1F86"/>
    <w:rsid w:val="005E2C4F"/>
    <w:rsid w:val="005E2D87"/>
    <w:rsid w:val="005E34A6"/>
    <w:rsid w:val="005E4C47"/>
    <w:rsid w:val="005E53F8"/>
    <w:rsid w:val="005E5D0E"/>
    <w:rsid w:val="005E67BF"/>
    <w:rsid w:val="005E6F30"/>
    <w:rsid w:val="005E7494"/>
    <w:rsid w:val="005E74AE"/>
    <w:rsid w:val="005E7F23"/>
    <w:rsid w:val="005F0A3C"/>
    <w:rsid w:val="005F0A82"/>
    <w:rsid w:val="005F1346"/>
    <w:rsid w:val="005F13E0"/>
    <w:rsid w:val="005F140B"/>
    <w:rsid w:val="005F18A8"/>
    <w:rsid w:val="005F1963"/>
    <w:rsid w:val="005F1991"/>
    <w:rsid w:val="005F1EE1"/>
    <w:rsid w:val="005F2482"/>
    <w:rsid w:val="005F29F0"/>
    <w:rsid w:val="005F2A30"/>
    <w:rsid w:val="005F475A"/>
    <w:rsid w:val="005F4A89"/>
    <w:rsid w:val="005F565B"/>
    <w:rsid w:val="005F5A65"/>
    <w:rsid w:val="005F5F96"/>
    <w:rsid w:val="005F60B3"/>
    <w:rsid w:val="005F76A2"/>
    <w:rsid w:val="005F7710"/>
    <w:rsid w:val="005F7D17"/>
    <w:rsid w:val="005F7F00"/>
    <w:rsid w:val="006005DE"/>
    <w:rsid w:val="00600B16"/>
    <w:rsid w:val="00600BA5"/>
    <w:rsid w:val="006011A9"/>
    <w:rsid w:val="0060207B"/>
    <w:rsid w:val="00602F9B"/>
    <w:rsid w:val="0060318B"/>
    <w:rsid w:val="0060335F"/>
    <w:rsid w:val="00604068"/>
    <w:rsid w:val="006045C4"/>
    <w:rsid w:val="00604D3B"/>
    <w:rsid w:val="006054D7"/>
    <w:rsid w:val="00605F7E"/>
    <w:rsid w:val="00606124"/>
    <w:rsid w:val="006067A1"/>
    <w:rsid w:val="00607386"/>
    <w:rsid w:val="0060773F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22"/>
    <w:rsid w:val="00620555"/>
    <w:rsid w:val="00621836"/>
    <w:rsid w:val="0062206D"/>
    <w:rsid w:val="006228F4"/>
    <w:rsid w:val="00622D71"/>
    <w:rsid w:val="0062353A"/>
    <w:rsid w:val="0062561F"/>
    <w:rsid w:val="00625A5F"/>
    <w:rsid w:val="00626571"/>
    <w:rsid w:val="006266A0"/>
    <w:rsid w:val="00627744"/>
    <w:rsid w:val="00627FD0"/>
    <w:rsid w:val="00631177"/>
    <w:rsid w:val="00634297"/>
    <w:rsid w:val="00635658"/>
    <w:rsid w:val="006361C6"/>
    <w:rsid w:val="00636758"/>
    <w:rsid w:val="00640070"/>
    <w:rsid w:val="0064155D"/>
    <w:rsid w:val="00641894"/>
    <w:rsid w:val="00641B59"/>
    <w:rsid w:val="00641C7B"/>
    <w:rsid w:val="006424F2"/>
    <w:rsid w:val="00642F99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3402"/>
    <w:rsid w:val="006541FE"/>
    <w:rsid w:val="00654A47"/>
    <w:rsid w:val="00655355"/>
    <w:rsid w:val="006553F7"/>
    <w:rsid w:val="0065600D"/>
    <w:rsid w:val="00656998"/>
    <w:rsid w:val="00657414"/>
    <w:rsid w:val="0065792B"/>
    <w:rsid w:val="00657CB2"/>
    <w:rsid w:val="00661597"/>
    <w:rsid w:val="00663773"/>
    <w:rsid w:val="006640F9"/>
    <w:rsid w:val="0066452B"/>
    <w:rsid w:val="00665C78"/>
    <w:rsid w:val="0066669A"/>
    <w:rsid w:val="00666AB9"/>
    <w:rsid w:val="006673A4"/>
    <w:rsid w:val="006711C0"/>
    <w:rsid w:val="006714D1"/>
    <w:rsid w:val="006715FF"/>
    <w:rsid w:val="00672123"/>
    <w:rsid w:val="00673804"/>
    <w:rsid w:val="00673A70"/>
    <w:rsid w:val="00673BE4"/>
    <w:rsid w:val="00673ECE"/>
    <w:rsid w:val="0067508F"/>
    <w:rsid w:val="006751B5"/>
    <w:rsid w:val="00676070"/>
    <w:rsid w:val="00676F7A"/>
    <w:rsid w:val="00680091"/>
    <w:rsid w:val="006807E0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5C8"/>
    <w:rsid w:val="00685122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A0B64"/>
    <w:rsid w:val="006A0DCE"/>
    <w:rsid w:val="006A1076"/>
    <w:rsid w:val="006A1857"/>
    <w:rsid w:val="006A1FAC"/>
    <w:rsid w:val="006A20FE"/>
    <w:rsid w:val="006A2D70"/>
    <w:rsid w:val="006A36A9"/>
    <w:rsid w:val="006A64AF"/>
    <w:rsid w:val="006A7054"/>
    <w:rsid w:val="006B0DC7"/>
    <w:rsid w:val="006B1661"/>
    <w:rsid w:val="006B2D13"/>
    <w:rsid w:val="006B31BE"/>
    <w:rsid w:val="006B38B9"/>
    <w:rsid w:val="006B40D1"/>
    <w:rsid w:val="006B4251"/>
    <w:rsid w:val="006B4931"/>
    <w:rsid w:val="006B527B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E4E"/>
    <w:rsid w:val="006D05CF"/>
    <w:rsid w:val="006D0AE6"/>
    <w:rsid w:val="006D2375"/>
    <w:rsid w:val="006D5858"/>
    <w:rsid w:val="006D5E65"/>
    <w:rsid w:val="006D611E"/>
    <w:rsid w:val="006D759D"/>
    <w:rsid w:val="006D7EF9"/>
    <w:rsid w:val="006E016D"/>
    <w:rsid w:val="006E0941"/>
    <w:rsid w:val="006E0B80"/>
    <w:rsid w:val="006E1F7B"/>
    <w:rsid w:val="006E293B"/>
    <w:rsid w:val="006E2F29"/>
    <w:rsid w:val="006E30A1"/>
    <w:rsid w:val="006E35A1"/>
    <w:rsid w:val="006E39C5"/>
    <w:rsid w:val="006E411B"/>
    <w:rsid w:val="006E4B05"/>
    <w:rsid w:val="006E4D85"/>
    <w:rsid w:val="006E66EE"/>
    <w:rsid w:val="006E7147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6EBD"/>
    <w:rsid w:val="006F7150"/>
    <w:rsid w:val="006F728E"/>
    <w:rsid w:val="006F7491"/>
    <w:rsid w:val="006F7AFF"/>
    <w:rsid w:val="00701B65"/>
    <w:rsid w:val="00701CEF"/>
    <w:rsid w:val="0070382B"/>
    <w:rsid w:val="00703F62"/>
    <w:rsid w:val="00704036"/>
    <w:rsid w:val="00704206"/>
    <w:rsid w:val="007048E1"/>
    <w:rsid w:val="00704905"/>
    <w:rsid w:val="00706592"/>
    <w:rsid w:val="007066B3"/>
    <w:rsid w:val="00706CCF"/>
    <w:rsid w:val="00706E4F"/>
    <w:rsid w:val="00707D40"/>
    <w:rsid w:val="00710AEE"/>
    <w:rsid w:val="00711481"/>
    <w:rsid w:val="00712014"/>
    <w:rsid w:val="00712618"/>
    <w:rsid w:val="00713002"/>
    <w:rsid w:val="007136D5"/>
    <w:rsid w:val="0071446A"/>
    <w:rsid w:val="007148DE"/>
    <w:rsid w:val="00717D79"/>
    <w:rsid w:val="00720A65"/>
    <w:rsid w:val="00722167"/>
    <w:rsid w:val="00722A28"/>
    <w:rsid w:val="00723DCD"/>
    <w:rsid w:val="00724C81"/>
    <w:rsid w:val="007257F1"/>
    <w:rsid w:val="00726006"/>
    <w:rsid w:val="0072736E"/>
    <w:rsid w:val="007275B5"/>
    <w:rsid w:val="00730535"/>
    <w:rsid w:val="00730B1E"/>
    <w:rsid w:val="00732BD2"/>
    <w:rsid w:val="0073321D"/>
    <w:rsid w:val="00734A44"/>
    <w:rsid w:val="00734D15"/>
    <w:rsid w:val="00734D71"/>
    <w:rsid w:val="00734D95"/>
    <w:rsid w:val="00734F29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327"/>
    <w:rsid w:val="007435B1"/>
    <w:rsid w:val="00744419"/>
    <w:rsid w:val="00744726"/>
    <w:rsid w:val="0074608D"/>
    <w:rsid w:val="00746D1D"/>
    <w:rsid w:val="00747708"/>
    <w:rsid w:val="00747B2E"/>
    <w:rsid w:val="00747F9B"/>
    <w:rsid w:val="00750006"/>
    <w:rsid w:val="007501B7"/>
    <w:rsid w:val="00750DE1"/>
    <w:rsid w:val="00751784"/>
    <w:rsid w:val="00751A3C"/>
    <w:rsid w:val="00751FB2"/>
    <w:rsid w:val="0075219F"/>
    <w:rsid w:val="00752864"/>
    <w:rsid w:val="00753BB4"/>
    <w:rsid w:val="00753D57"/>
    <w:rsid w:val="00753E9E"/>
    <w:rsid w:val="00756185"/>
    <w:rsid w:val="00756C80"/>
    <w:rsid w:val="00757170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3F6"/>
    <w:rsid w:val="007677C9"/>
    <w:rsid w:val="00767E9E"/>
    <w:rsid w:val="007702F7"/>
    <w:rsid w:val="00770AA3"/>
    <w:rsid w:val="00770C07"/>
    <w:rsid w:val="00770FBD"/>
    <w:rsid w:val="00773A9F"/>
    <w:rsid w:val="007749FB"/>
    <w:rsid w:val="007750C5"/>
    <w:rsid w:val="007760DA"/>
    <w:rsid w:val="00776B06"/>
    <w:rsid w:val="00776E52"/>
    <w:rsid w:val="00780771"/>
    <w:rsid w:val="00780CDA"/>
    <w:rsid w:val="00780E84"/>
    <w:rsid w:val="00781F95"/>
    <w:rsid w:val="007823B6"/>
    <w:rsid w:val="007835F1"/>
    <w:rsid w:val="00783B0C"/>
    <w:rsid w:val="00783DFE"/>
    <w:rsid w:val="00784623"/>
    <w:rsid w:val="0078496A"/>
    <w:rsid w:val="00785797"/>
    <w:rsid w:val="00786272"/>
    <w:rsid w:val="00786344"/>
    <w:rsid w:val="00786BD3"/>
    <w:rsid w:val="00786EA6"/>
    <w:rsid w:val="00787DA2"/>
    <w:rsid w:val="007921D6"/>
    <w:rsid w:val="00792A34"/>
    <w:rsid w:val="00792AB7"/>
    <w:rsid w:val="00792ED9"/>
    <w:rsid w:val="0079358B"/>
    <w:rsid w:val="00793F90"/>
    <w:rsid w:val="00794A9D"/>
    <w:rsid w:val="0079615C"/>
    <w:rsid w:val="007968FF"/>
    <w:rsid w:val="00796A46"/>
    <w:rsid w:val="00797121"/>
    <w:rsid w:val="00797539"/>
    <w:rsid w:val="00797A66"/>
    <w:rsid w:val="007A075E"/>
    <w:rsid w:val="007A0E41"/>
    <w:rsid w:val="007A14CE"/>
    <w:rsid w:val="007A17C0"/>
    <w:rsid w:val="007A20BD"/>
    <w:rsid w:val="007A243E"/>
    <w:rsid w:val="007A3680"/>
    <w:rsid w:val="007A4228"/>
    <w:rsid w:val="007A4785"/>
    <w:rsid w:val="007A49F7"/>
    <w:rsid w:val="007A6203"/>
    <w:rsid w:val="007A7948"/>
    <w:rsid w:val="007B022E"/>
    <w:rsid w:val="007B0700"/>
    <w:rsid w:val="007B08CC"/>
    <w:rsid w:val="007B0AB2"/>
    <w:rsid w:val="007B13FE"/>
    <w:rsid w:val="007B1D6C"/>
    <w:rsid w:val="007B293D"/>
    <w:rsid w:val="007B2BEE"/>
    <w:rsid w:val="007B2DAC"/>
    <w:rsid w:val="007B3F8A"/>
    <w:rsid w:val="007B42C9"/>
    <w:rsid w:val="007B54BA"/>
    <w:rsid w:val="007B6046"/>
    <w:rsid w:val="007B7494"/>
    <w:rsid w:val="007B757E"/>
    <w:rsid w:val="007B7F4E"/>
    <w:rsid w:val="007C027A"/>
    <w:rsid w:val="007C072B"/>
    <w:rsid w:val="007C293F"/>
    <w:rsid w:val="007C2A16"/>
    <w:rsid w:val="007C2F6D"/>
    <w:rsid w:val="007C347F"/>
    <w:rsid w:val="007C35E1"/>
    <w:rsid w:val="007C3D2D"/>
    <w:rsid w:val="007C492A"/>
    <w:rsid w:val="007C57D4"/>
    <w:rsid w:val="007C7799"/>
    <w:rsid w:val="007D394F"/>
    <w:rsid w:val="007D3A25"/>
    <w:rsid w:val="007D4D18"/>
    <w:rsid w:val="007D576D"/>
    <w:rsid w:val="007D5F3C"/>
    <w:rsid w:val="007D66E4"/>
    <w:rsid w:val="007D6FD0"/>
    <w:rsid w:val="007E008A"/>
    <w:rsid w:val="007E0407"/>
    <w:rsid w:val="007E0BF4"/>
    <w:rsid w:val="007E151C"/>
    <w:rsid w:val="007E1633"/>
    <w:rsid w:val="007E1B63"/>
    <w:rsid w:val="007E3180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0EB8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85E"/>
    <w:rsid w:val="00800E7A"/>
    <w:rsid w:val="00800F05"/>
    <w:rsid w:val="0080101F"/>
    <w:rsid w:val="008018AC"/>
    <w:rsid w:val="008018EB"/>
    <w:rsid w:val="008019DB"/>
    <w:rsid w:val="008025EC"/>
    <w:rsid w:val="008035FF"/>
    <w:rsid w:val="0080406E"/>
    <w:rsid w:val="00805700"/>
    <w:rsid w:val="0080598F"/>
    <w:rsid w:val="00806636"/>
    <w:rsid w:val="00806C1C"/>
    <w:rsid w:val="00807009"/>
    <w:rsid w:val="00810660"/>
    <w:rsid w:val="00811546"/>
    <w:rsid w:val="00813792"/>
    <w:rsid w:val="0081385C"/>
    <w:rsid w:val="00814235"/>
    <w:rsid w:val="0081424D"/>
    <w:rsid w:val="00814909"/>
    <w:rsid w:val="008160B4"/>
    <w:rsid w:val="0081622D"/>
    <w:rsid w:val="008162E2"/>
    <w:rsid w:val="008164F7"/>
    <w:rsid w:val="00817AC1"/>
    <w:rsid w:val="008201E3"/>
    <w:rsid w:val="00820ACD"/>
    <w:rsid w:val="00820D14"/>
    <w:rsid w:val="00822018"/>
    <w:rsid w:val="008220A2"/>
    <w:rsid w:val="00822A71"/>
    <w:rsid w:val="008234CA"/>
    <w:rsid w:val="00823E33"/>
    <w:rsid w:val="00826486"/>
    <w:rsid w:val="00826B8A"/>
    <w:rsid w:val="00826C2E"/>
    <w:rsid w:val="00826CE7"/>
    <w:rsid w:val="00831400"/>
    <w:rsid w:val="008338F9"/>
    <w:rsid w:val="008339B6"/>
    <w:rsid w:val="00833FFD"/>
    <w:rsid w:val="00834C54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1D2"/>
    <w:rsid w:val="00841F89"/>
    <w:rsid w:val="00842195"/>
    <w:rsid w:val="00842F9C"/>
    <w:rsid w:val="00844514"/>
    <w:rsid w:val="008450AA"/>
    <w:rsid w:val="008451FB"/>
    <w:rsid w:val="008463CF"/>
    <w:rsid w:val="00847798"/>
    <w:rsid w:val="00847A25"/>
    <w:rsid w:val="00847EF2"/>
    <w:rsid w:val="008504F6"/>
    <w:rsid w:val="00852168"/>
    <w:rsid w:val="0085238F"/>
    <w:rsid w:val="00852578"/>
    <w:rsid w:val="0085271A"/>
    <w:rsid w:val="008530F3"/>
    <w:rsid w:val="00853432"/>
    <w:rsid w:val="00854616"/>
    <w:rsid w:val="00856889"/>
    <w:rsid w:val="00856C01"/>
    <w:rsid w:val="00857458"/>
    <w:rsid w:val="00857D4B"/>
    <w:rsid w:val="00860778"/>
    <w:rsid w:val="008613F8"/>
    <w:rsid w:val="00862640"/>
    <w:rsid w:val="00862AEF"/>
    <w:rsid w:val="00863572"/>
    <w:rsid w:val="0086381F"/>
    <w:rsid w:val="0086411C"/>
    <w:rsid w:val="00864888"/>
    <w:rsid w:val="00864C9E"/>
    <w:rsid w:val="008653F8"/>
    <w:rsid w:val="00865B88"/>
    <w:rsid w:val="00866003"/>
    <w:rsid w:val="00866FB8"/>
    <w:rsid w:val="0086727A"/>
    <w:rsid w:val="00867DA8"/>
    <w:rsid w:val="00871775"/>
    <w:rsid w:val="0087303D"/>
    <w:rsid w:val="00873134"/>
    <w:rsid w:val="008731A6"/>
    <w:rsid w:val="00874858"/>
    <w:rsid w:val="00874DAC"/>
    <w:rsid w:val="00874E8D"/>
    <w:rsid w:val="00875817"/>
    <w:rsid w:val="00875BC2"/>
    <w:rsid w:val="00875CAF"/>
    <w:rsid w:val="00875D00"/>
    <w:rsid w:val="00875FDD"/>
    <w:rsid w:val="0087653F"/>
    <w:rsid w:val="00877A5D"/>
    <w:rsid w:val="00877AAE"/>
    <w:rsid w:val="00877E04"/>
    <w:rsid w:val="00880ADD"/>
    <w:rsid w:val="008812FE"/>
    <w:rsid w:val="00881A61"/>
    <w:rsid w:val="00883456"/>
    <w:rsid w:val="00883789"/>
    <w:rsid w:val="0088392D"/>
    <w:rsid w:val="00883F10"/>
    <w:rsid w:val="0088401A"/>
    <w:rsid w:val="00885400"/>
    <w:rsid w:val="0088690D"/>
    <w:rsid w:val="00887289"/>
    <w:rsid w:val="00890329"/>
    <w:rsid w:val="0089051F"/>
    <w:rsid w:val="008915B8"/>
    <w:rsid w:val="008926E9"/>
    <w:rsid w:val="008926EF"/>
    <w:rsid w:val="00892CF4"/>
    <w:rsid w:val="008935A4"/>
    <w:rsid w:val="00894A2A"/>
    <w:rsid w:val="00894A6B"/>
    <w:rsid w:val="008956F3"/>
    <w:rsid w:val="00896E33"/>
    <w:rsid w:val="008A0C63"/>
    <w:rsid w:val="008A1B54"/>
    <w:rsid w:val="008A2049"/>
    <w:rsid w:val="008A23CA"/>
    <w:rsid w:val="008A2524"/>
    <w:rsid w:val="008A2914"/>
    <w:rsid w:val="008A2C22"/>
    <w:rsid w:val="008A3A26"/>
    <w:rsid w:val="008A4F92"/>
    <w:rsid w:val="008A547D"/>
    <w:rsid w:val="008A6156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9C0"/>
    <w:rsid w:val="008B5FB6"/>
    <w:rsid w:val="008C05BF"/>
    <w:rsid w:val="008C130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0F08"/>
    <w:rsid w:val="008D274C"/>
    <w:rsid w:val="008D34A3"/>
    <w:rsid w:val="008D34C7"/>
    <w:rsid w:val="008D424B"/>
    <w:rsid w:val="008D469D"/>
    <w:rsid w:val="008D4ABD"/>
    <w:rsid w:val="008D579E"/>
    <w:rsid w:val="008D65F0"/>
    <w:rsid w:val="008D6621"/>
    <w:rsid w:val="008D6AF1"/>
    <w:rsid w:val="008D744F"/>
    <w:rsid w:val="008D7AD7"/>
    <w:rsid w:val="008D7EC3"/>
    <w:rsid w:val="008E004E"/>
    <w:rsid w:val="008E02A2"/>
    <w:rsid w:val="008E2E90"/>
    <w:rsid w:val="008E3D43"/>
    <w:rsid w:val="008E3F86"/>
    <w:rsid w:val="008E77DA"/>
    <w:rsid w:val="008F1233"/>
    <w:rsid w:val="008F12B7"/>
    <w:rsid w:val="008F18A9"/>
    <w:rsid w:val="008F1CFF"/>
    <w:rsid w:val="008F25F2"/>
    <w:rsid w:val="008F2F3A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3EB"/>
    <w:rsid w:val="009044E5"/>
    <w:rsid w:val="00904F79"/>
    <w:rsid w:val="009050F5"/>
    <w:rsid w:val="009066FD"/>
    <w:rsid w:val="00907670"/>
    <w:rsid w:val="009104AB"/>
    <w:rsid w:val="00911666"/>
    <w:rsid w:val="00911CCF"/>
    <w:rsid w:val="00911E61"/>
    <w:rsid w:val="00912C34"/>
    <w:rsid w:val="00913BEA"/>
    <w:rsid w:val="009145EC"/>
    <w:rsid w:val="00915ACA"/>
    <w:rsid w:val="00916558"/>
    <w:rsid w:val="009166FA"/>
    <w:rsid w:val="00917DDE"/>
    <w:rsid w:val="0092270E"/>
    <w:rsid w:val="00922DD3"/>
    <w:rsid w:val="009245B8"/>
    <w:rsid w:val="00926892"/>
    <w:rsid w:val="00926FB9"/>
    <w:rsid w:val="009273CF"/>
    <w:rsid w:val="009312A3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140"/>
    <w:rsid w:val="00953238"/>
    <w:rsid w:val="00955E08"/>
    <w:rsid w:val="00956616"/>
    <w:rsid w:val="00956F1E"/>
    <w:rsid w:val="009573A9"/>
    <w:rsid w:val="00957689"/>
    <w:rsid w:val="00957EFE"/>
    <w:rsid w:val="00960252"/>
    <w:rsid w:val="0096078C"/>
    <w:rsid w:val="009608F1"/>
    <w:rsid w:val="00960E36"/>
    <w:rsid w:val="00961E40"/>
    <w:rsid w:val="00961EC5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3781"/>
    <w:rsid w:val="00974A58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1E31"/>
    <w:rsid w:val="00982AEA"/>
    <w:rsid w:val="00985931"/>
    <w:rsid w:val="009860F2"/>
    <w:rsid w:val="009875B2"/>
    <w:rsid w:val="00987ABF"/>
    <w:rsid w:val="00987CFB"/>
    <w:rsid w:val="009900EF"/>
    <w:rsid w:val="00991248"/>
    <w:rsid w:val="0099141A"/>
    <w:rsid w:val="0099191A"/>
    <w:rsid w:val="00991AC9"/>
    <w:rsid w:val="009923AC"/>
    <w:rsid w:val="009958B7"/>
    <w:rsid w:val="009A04F2"/>
    <w:rsid w:val="009A1A1F"/>
    <w:rsid w:val="009A2361"/>
    <w:rsid w:val="009A2682"/>
    <w:rsid w:val="009A2B2D"/>
    <w:rsid w:val="009A3DC5"/>
    <w:rsid w:val="009A43C9"/>
    <w:rsid w:val="009A45DC"/>
    <w:rsid w:val="009A4DA2"/>
    <w:rsid w:val="009A6055"/>
    <w:rsid w:val="009B10CE"/>
    <w:rsid w:val="009B120E"/>
    <w:rsid w:val="009B19A2"/>
    <w:rsid w:val="009B1A55"/>
    <w:rsid w:val="009B1E16"/>
    <w:rsid w:val="009B2526"/>
    <w:rsid w:val="009B2E78"/>
    <w:rsid w:val="009B377D"/>
    <w:rsid w:val="009B3B61"/>
    <w:rsid w:val="009B3E16"/>
    <w:rsid w:val="009B5037"/>
    <w:rsid w:val="009B517B"/>
    <w:rsid w:val="009B5A30"/>
    <w:rsid w:val="009B5E48"/>
    <w:rsid w:val="009B6046"/>
    <w:rsid w:val="009C1660"/>
    <w:rsid w:val="009C1A33"/>
    <w:rsid w:val="009C289C"/>
    <w:rsid w:val="009C3CF4"/>
    <w:rsid w:val="009C4AF9"/>
    <w:rsid w:val="009C6054"/>
    <w:rsid w:val="009C61D5"/>
    <w:rsid w:val="009C6427"/>
    <w:rsid w:val="009C6F1C"/>
    <w:rsid w:val="009C76E8"/>
    <w:rsid w:val="009C7AED"/>
    <w:rsid w:val="009D082E"/>
    <w:rsid w:val="009D19AB"/>
    <w:rsid w:val="009D1A39"/>
    <w:rsid w:val="009D20E2"/>
    <w:rsid w:val="009D2574"/>
    <w:rsid w:val="009D2840"/>
    <w:rsid w:val="009D374B"/>
    <w:rsid w:val="009D4069"/>
    <w:rsid w:val="009D5920"/>
    <w:rsid w:val="009D5D2D"/>
    <w:rsid w:val="009D6128"/>
    <w:rsid w:val="009D6360"/>
    <w:rsid w:val="009D6610"/>
    <w:rsid w:val="009D70C1"/>
    <w:rsid w:val="009D762B"/>
    <w:rsid w:val="009E2C80"/>
    <w:rsid w:val="009E3B9C"/>
    <w:rsid w:val="009E4060"/>
    <w:rsid w:val="009E5AAA"/>
    <w:rsid w:val="009E695B"/>
    <w:rsid w:val="009F014C"/>
    <w:rsid w:val="009F0701"/>
    <w:rsid w:val="009F1EA6"/>
    <w:rsid w:val="009F1FC4"/>
    <w:rsid w:val="009F234D"/>
    <w:rsid w:val="009F25DB"/>
    <w:rsid w:val="009F4714"/>
    <w:rsid w:val="009F4BA0"/>
    <w:rsid w:val="009F5050"/>
    <w:rsid w:val="009F5366"/>
    <w:rsid w:val="009F5825"/>
    <w:rsid w:val="009F5D7F"/>
    <w:rsid w:val="009F5DE7"/>
    <w:rsid w:val="009F7281"/>
    <w:rsid w:val="009F7A1E"/>
    <w:rsid w:val="009F7B11"/>
    <w:rsid w:val="00A0011C"/>
    <w:rsid w:val="00A003FA"/>
    <w:rsid w:val="00A04D18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6886"/>
    <w:rsid w:val="00A17339"/>
    <w:rsid w:val="00A17A60"/>
    <w:rsid w:val="00A20537"/>
    <w:rsid w:val="00A21186"/>
    <w:rsid w:val="00A212DD"/>
    <w:rsid w:val="00A21328"/>
    <w:rsid w:val="00A22D6B"/>
    <w:rsid w:val="00A256AA"/>
    <w:rsid w:val="00A25E48"/>
    <w:rsid w:val="00A25E7D"/>
    <w:rsid w:val="00A274EC"/>
    <w:rsid w:val="00A2797A"/>
    <w:rsid w:val="00A30A44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CDF"/>
    <w:rsid w:val="00A4220C"/>
    <w:rsid w:val="00A427D5"/>
    <w:rsid w:val="00A42C6E"/>
    <w:rsid w:val="00A439AC"/>
    <w:rsid w:val="00A43F6A"/>
    <w:rsid w:val="00A43F8D"/>
    <w:rsid w:val="00A46058"/>
    <w:rsid w:val="00A46261"/>
    <w:rsid w:val="00A46326"/>
    <w:rsid w:val="00A46933"/>
    <w:rsid w:val="00A46A91"/>
    <w:rsid w:val="00A46B9F"/>
    <w:rsid w:val="00A471B3"/>
    <w:rsid w:val="00A4755C"/>
    <w:rsid w:val="00A50757"/>
    <w:rsid w:val="00A5076A"/>
    <w:rsid w:val="00A514B6"/>
    <w:rsid w:val="00A52282"/>
    <w:rsid w:val="00A53681"/>
    <w:rsid w:val="00A5396B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4E87"/>
    <w:rsid w:val="00A65294"/>
    <w:rsid w:val="00A65386"/>
    <w:rsid w:val="00A6569A"/>
    <w:rsid w:val="00A65A82"/>
    <w:rsid w:val="00A65AFB"/>
    <w:rsid w:val="00A665DF"/>
    <w:rsid w:val="00A66AA1"/>
    <w:rsid w:val="00A66BF8"/>
    <w:rsid w:val="00A67C37"/>
    <w:rsid w:val="00A67F6C"/>
    <w:rsid w:val="00A73029"/>
    <w:rsid w:val="00A734FB"/>
    <w:rsid w:val="00A737B7"/>
    <w:rsid w:val="00A75E24"/>
    <w:rsid w:val="00A767F2"/>
    <w:rsid w:val="00A76EE5"/>
    <w:rsid w:val="00A77F67"/>
    <w:rsid w:val="00A81956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08B1"/>
    <w:rsid w:val="00A91971"/>
    <w:rsid w:val="00A92BA2"/>
    <w:rsid w:val="00A940BE"/>
    <w:rsid w:val="00A94DD6"/>
    <w:rsid w:val="00A94FD4"/>
    <w:rsid w:val="00A95A01"/>
    <w:rsid w:val="00A95C3A"/>
    <w:rsid w:val="00A96041"/>
    <w:rsid w:val="00A96C7F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261"/>
    <w:rsid w:val="00AA73EB"/>
    <w:rsid w:val="00AA77DC"/>
    <w:rsid w:val="00AA7B22"/>
    <w:rsid w:val="00AA7EEF"/>
    <w:rsid w:val="00AB0F84"/>
    <w:rsid w:val="00AB4785"/>
    <w:rsid w:val="00AB7CCB"/>
    <w:rsid w:val="00AC03EE"/>
    <w:rsid w:val="00AC0CC1"/>
    <w:rsid w:val="00AC11AB"/>
    <w:rsid w:val="00AC1D0A"/>
    <w:rsid w:val="00AC36EC"/>
    <w:rsid w:val="00AC3F9A"/>
    <w:rsid w:val="00AC40AE"/>
    <w:rsid w:val="00AC4A26"/>
    <w:rsid w:val="00AC5333"/>
    <w:rsid w:val="00AC56D9"/>
    <w:rsid w:val="00AC5F0C"/>
    <w:rsid w:val="00AC60F0"/>
    <w:rsid w:val="00AC65E1"/>
    <w:rsid w:val="00AC766D"/>
    <w:rsid w:val="00AC76D2"/>
    <w:rsid w:val="00AD0E48"/>
    <w:rsid w:val="00AD0E75"/>
    <w:rsid w:val="00AD1529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0180"/>
    <w:rsid w:val="00AE11AF"/>
    <w:rsid w:val="00AE3EC9"/>
    <w:rsid w:val="00AE4B44"/>
    <w:rsid w:val="00AE4E3F"/>
    <w:rsid w:val="00AE4F7C"/>
    <w:rsid w:val="00AE60B2"/>
    <w:rsid w:val="00AE64BD"/>
    <w:rsid w:val="00AE65F9"/>
    <w:rsid w:val="00AE6BB6"/>
    <w:rsid w:val="00AE7704"/>
    <w:rsid w:val="00AE7B44"/>
    <w:rsid w:val="00AF007E"/>
    <w:rsid w:val="00AF19CC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364"/>
    <w:rsid w:val="00AF581B"/>
    <w:rsid w:val="00AF5FB3"/>
    <w:rsid w:val="00AF6090"/>
    <w:rsid w:val="00AF62A4"/>
    <w:rsid w:val="00AF6F98"/>
    <w:rsid w:val="00AF72E2"/>
    <w:rsid w:val="00AF755B"/>
    <w:rsid w:val="00B00362"/>
    <w:rsid w:val="00B009D8"/>
    <w:rsid w:val="00B0145A"/>
    <w:rsid w:val="00B01A85"/>
    <w:rsid w:val="00B01E91"/>
    <w:rsid w:val="00B03510"/>
    <w:rsid w:val="00B046FE"/>
    <w:rsid w:val="00B0486B"/>
    <w:rsid w:val="00B0660F"/>
    <w:rsid w:val="00B073DD"/>
    <w:rsid w:val="00B10B0D"/>
    <w:rsid w:val="00B12095"/>
    <w:rsid w:val="00B129D5"/>
    <w:rsid w:val="00B13ABC"/>
    <w:rsid w:val="00B14FD7"/>
    <w:rsid w:val="00B167BD"/>
    <w:rsid w:val="00B17656"/>
    <w:rsid w:val="00B2017B"/>
    <w:rsid w:val="00B2055E"/>
    <w:rsid w:val="00B20A1A"/>
    <w:rsid w:val="00B21F0D"/>
    <w:rsid w:val="00B21FA1"/>
    <w:rsid w:val="00B23243"/>
    <w:rsid w:val="00B25308"/>
    <w:rsid w:val="00B25908"/>
    <w:rsid w:val="00B3034B"/>
    <w:rsid w:val="00B30EC4"/>
    <w:rsid w:val="00B31800"/>
    <w:rsid w:val="00B31CD5"/>
    <w:rsid w:val="00B32B41"/>
    <w:rsid w:val="00B33723"/>
    <w:rsid w:val="00B33A53"/>
    <w:rsid w:val="00B354FC"/>
    <w:rsid w:val="00B356E5"/>
    <w:rsid w:val="00B35864"/>
    <w:rsid w:val="00B36C08"/>
    <w:rsid w:val="00B377D5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0D5F"/>
    <w:rsid w:val="00B528AD"/>
    <w:rsid w:val="00B52BC7"/>
    <w:rsid w:val="00B533BF"/>
    <w:rsid w:val="00B53643"/>
    <w:rsid w:val="00B53AA3"/>
    <w:rsid w:val="00B547F0"/>
    <w:rsid w:val="00B54D9A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6EE"/>
    <w:rsid w:val="00B618D7"/>
    <w:rsid w:val="00B61BB8"/>
    <w:rsid w:val="00B61BC0"/>
    <w:rsid w:val="00B61F7E"/>
    <w:rsid w:val="00B62549"/>
    <w:rsid w:val="00B630CA"/>
    <w:rsid w:val="00B6405F"/>
    <w:rsid w:val="00B64613"/>
    <w:rsid w:val="00B648A8"/>
    <w:rsid w:val="00B64927"/>
    <w:rsid w:val="00B64968"/>
    <w:rsid w:val="00B656BE"/>
    <w:rsid w:val="00B65765"/>
    <w:rsid w:val="00B677A8"/>
    <w:rsid w:val="00B70729"/>
    <w:rsid w:val="00B70748"/>
    <w:rsid w:val="00B717E1"/>
    <w:rsid w:val="00B71B82"/>
    <w:rsid w:val="00B7236F"/>
    <w:rsid w:val="00B72742"/>
    <w:rsid w:val="00B72C71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634"/>
    <w:rsid w:val="00B827FE"/>
    <w:rsid w:val="00B83A3E"/>
    <w:rsid w:val="00B84012"/>
    <w:rsid w:val="00B8444F"/>
    <w:rsid w:val="00B84CB4"/>
    <w:rsid w:val="00B859D7"/>
    <w:rsid w:val="00B86F1D"/>
    <w:rsid w:val="00B87324"/>
    <w:rsid w:val="00B87E91"/>
    <w:rsid w:val="00B910C2"/>
    <w:rsid w:val="00B914C8"/>
    <w:rsid w:val="00B91CA0"/>
    <w:rsid w:val="00B92652"/>
    <w:rsid w:val="00B92845"/>
    <w:rsid w:val="00B92CA3"/>
    <w:rsid w:val="00B94BC5"/>
    <w:rsid w:val="00B950EA"/>
    <w:rsid w:val="00B951FA"/>
    <w:rsid w:val="00B96705"/>
    <w:rsid w:val="00BA0402"/>
    <w:rsid w:val="00BA203F"/>
    <w:rsid w:val="00BA2971"/>
    <w:rsid w:val="00BA3F36"/>
    <w:rsid w:val="00BA4074"/>
    <w:rsid w:val="00BA4300"/>
    <w:rsid w:val="00BA444E"/>
    <w:rsid w:val="00BA4D78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4E39"/>
    <w:rsid w:val="00BB4F4F"/>
    <w:rsid w:val="00BB61FF"/>
    <w:rsid w:val="00BB6400"/>
    <w:rsid w:val="00BB701C"/>
    <w:rsid w:val="00BB7489"/>
    <w:rsid w:val="00BC00FA"/>
    <w:rsid w:val="00BC08B4"/>
    <w:rsid w:val="00BC1A56"/>
    <w:rsid w:val="00BC239E"/>
    <w:rsid w:val="00BC3097"/>
    <w:rsid w:val="00BC3E68"/>
    <w:rsid w:val="00BC4799"/>
    <w:rsid w:val="00BC4851"/>
    <w:rsid w:val="00BC508E"/>
    <w:rsid w:val="00BC6544"/>
    <w:rsid w:val="00BD0C91"/>
    <w:rsid w:val="00BD0E15"/>
    <w:rsid w:val="00BD0F81"/>
    <w:rsid w:val="00BD101D"/>
    <w:rsid w:val="00BD1A62"/>
    <w:rsid w:val="00BD3AB6"/>
    <w:rsid w:val="00BD5EE0"/>
    <w:rsid w:val="00BD667B"/>
    <w:rsid w:val="00BD68D0"/>
    <w:rsid w:val="00BD6D20"/>
    <w:rsid w:val="00BD6E48"/>
    <w:rsid w:val="00BD72BB"/>
    <w:rsid w:val="00BE1C32"/>
    <w:rsid w:val="00BE2041"/>
    <w:rsid w:val="00BE2795"/>
    <w:rsid w:val="00BE2CC9"/>
    <w:rsid w:val="00BE2F8F"/>
    <w:rsid w:val="00BE4057"/>
    <w:rsid w:val="00BE4DC2"/>
    <w:rsid w:val="00BE57EF"/>
    <w:rsid w:val="00BE6331"/>
    <w:rsid w:val="00BE6BB9"/>
    <w:rsid w:val="00BE6C23"/>
    <w:rsid w:val="00BE6E4B"/>
    <w:rsid w:val="00BE7209"/>
    <w:rsid w:val="00BE72FF"/>
    <w:rsid w:val="00BE795A"/>
    <w:rsid w:val="00BE7DC0"/>
    <w:rsid w:val="00BF0DE9"/>
    <w:rsid w:val="00BF2AF6"/>
    <w:rsid w:val="00BF3C61"/>
    <w:rsid w:val="00BF3D75"/>
    <w:rsid w:val="00BF3D76"/>
    <w:rsid w:val="00BF40DF"/>
    <w:rsid w:val="00BF5822"/>
    <w:rsid w:val="00BF6008"/>
    <w:rsid w:val="00BF6841"/>
    <w:rsid w:val="00BF6CE1"/>
    <w:rsid w:val="00BF734A"/>
    <w:rsid w:val="00BF7A85"/>
    <w:rsid w:val="00C00158"/>
    <w:rsid w:val="00C00D42"/>
    <w:rsid w:val="00C01530"/>
    <w:rsid w:val="00C0214D"/>
    <w:rsid w:val="00C0221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3ACB"/>
    <w:rsid w:val="00C14E41"/>
    <w:rsid w:val="00C15598"/>
    <w:rsid w:val="00C15AFE"/>
    <w:rsid w:val="00C15CFF"/>
    <w:rsid w:val="00C164C1"/>
    <w:rsid w:val="00C168B9"/>
    <w:rsid w:val="00C16AF9"/>
    <w:rsid w:val="00C172F2"/>
    <w:rsid w:val="00C17B43"/>
    <w:rsid w:val="00C207FE"/>
    <w:rsid w:val="00C20CAB"/>
    <w:rsid w:val="00C20CC8"/>
    <w:rsid w:val="00C20CCC"/>
    <w:rsid w:val="00C211C9"/>
    <w:rsid w:val="00C21931"/>
    <w:rsid w:val="00C22214"/>
    <w:rsid w:val="00C22A6A"/>
    <w:rsid w:val="00C2412F"/>
    <w:rsid w:val="00C242AA"/>
    <w:rsid w:val="00C259A0"/>
    <w:rsid w:val="00C26230"/>
    <w:rsid w:val="00C2640F"/>
    <w:rsid w:val="00C27A9B"/>
    <w:rsid w:val="00C30140"/>
    <w:rsid w:val="00C30498"/>
    <w:rsid w:val="00C30DD1"/>
    <w:rsid w:val="00C31E26"/>
    <w:rsid w:val="00C3266D"/>
    <w:rsid w:val="00C32B32"/>
    <w:rsid w:val="00C32B75"/>
    <w:rsid w:val="00C333B8"/>
    <w:rsid w:val="00C334B1"/>
    <w:rsid w:val="00C3374F"/>
    <w:rsid w:val="00C3461E"/>
    <w:rsid w:val="00C3540D"/>
    <w:rsid w:val="00C356BA"/>
    <w:rsid w:val="00C36C4F"/>
    <w:rsid w:val="00C36F6E"/>
    <w:rsid w:val="00C404A6"/>
    <w:rsid w:val="00C41B31"/>
    <w:rsid w:val="00C43527"/>
    <w:rsid w:val="00C43624"/>
    <w:rsid w:val="00C43EFB"/>
    <w:rsid w:val="00C44C0F"/>
    <w:rsid w:val="00C50CE2"/>
    <w:rsid w:val="00C5271E"/>
    <w:rsid w:val="00C52D21"/>
    <w:rsid w:val="00C52F78"/>
    <w:rsid w:val="00C531B0"/>
    <w:rsid w:val="00C5390C"/>
    <w:rsid w:val="00C56A47"/>
    <w:rsid w:val="00C577B8"/>
    <w:rsid w:val="00C605E2"/>
    <w:rsid w:val="00C6068F"/>
    <w:rsid w:val="00C609FB"/>
    <w:rsid w:val="00C60F71"/>
    <w:rsid w:val="00C61327"/>
    <w:rsid w:val="00C61ACF"/>
    <w:rsid w:val="00C6279E"/>
    <w:rsid w:val="00C62BAF"/>
    <w:rsid w:val="00C63FAA"/>
    <w:rsid w:val="00C64281"/>
    <w:rsid w:val="00C6433E"/>
    <w:rsid w:val="00C64D51"/>
    <w:rsid w:val="00C659FC"/>
    <w:rsid w:val="00C67CDE"/>
    <w:rsid w:val="00C70004"/>
    <w:rsid w:val="00C7051D"/>
    <w:rsid w:val="00C70B36"/>
    <w:rsid w:val="00C70B38"/>
    <w:rsid w:val="00C70D2C"/>
    <w:rsid w:val="00C71005"/>
    <w:rsid w:val="00C72F9D"/>
    <w:rsid w:val="00C7423E"/>
    <w:rsid w:val="00C75E92"/>
    <w:rsid w:val="00C7601E"/>
    <w:rsid w:val="00C76254"/>
    <w:rsid w:val="00C7640B"/>
    <w:rsid w:val="00C7678E"/>
    <w:rsid w:val="00C76FAA"/>
    <w:rsid w:val="00C77081"/>
    <w:rsid w:val="00C819C8"/>
    <w:rsid w:val="00C8250C"/>
    <w:rsid w:val="00C82B3C"/>
    <w:rsid w:val="00C83810"/>
    <w:rsid w:val="00C83BD6"/>
    <w:rsid w:val="00C84403"/>
    <w:rsid w:val="00C85EB2"/>
    <w:rsid w:val="00C87012"/>
    <w:rsid w:val="00C8714B"/>
    <w:rsid w:val="00C87536"/>
    <w:rsid w:val="00C875C1"/>
    <w:rsid w:val="00C877C4"/>
    <w:rsid w:val="00C90287"/>
    <w:rsid w:val="00C905BA"/>
    <w:rsid w:val="00C92101"/>
    <w:rsid w:val="00C9217F"/>
    <w:rsid w:val="00C94991"/>
    <w:rsid w:val="00C9552A"/>
    <w:rsid w:val="00C960CC"/>
    <w:rsid w:val="00C9619A"/>
    <w:rsid w:val="00C96AC0"/>
    <w:rsid w:val="00C978FD"/>
    <w:rsid w:val="00CA1A54"/>
    <w:rsid w:val="00CA1F19"/>
    <w:rsid w:val="00CA2487"/>
    <w:rsid w:val="00CA27F2"/>
    <w:rsid w:val="00CA2BC0"/>
    <w:rsid w:val="00CA3238"/>
    <w:rsid w:val="00CA4528"/>
    <w:rsid w:val="00CA528A"/>
    <w:rsid w:val="00CA529F"/>
    <w:rsid w:val="00CA5526"/>
    <w:rsid w:val="00CA62FC"/>
    <w:rsid w:val="00CA6393"/>
    <w:rsid w:val="00CA6D97"/>
    <w:rsid w:val="00CA7D9E"/>
    <w:rsid w:val="00CB157D"/>
    <w:rsid w:val="00CB2520"/>
    <w:rsid w:val="00CB2AA8"/>
    <w:rsid w:val="00CB2B1E"/>
    <w:rsid w:val="00CB2F59"/>
    <w:rsid w:val="00CB3D69"/>
    <w:rsid w:val="00CB4DEB"/>
    <w:rsid w:val="00CB5348"/>
    <w:rsid w:val="00CB55B1"/>
    <w:rsid w:val="00CB7BE8"/>
    <w:rsid w:val="00CC0736"/>
    <w:rsid w:val="00CC0B19"/>
    <w:rsid w:val="00CC0EFB"/>
    <w:rsid w:val="00CC0F5D"/>
    <w:rsid w:val="00CC2907"/>
    <w:rsid w:val="00CC392D"/>
    <w:rsid w:val="00CC4BCE"/>
    <w:rsid w:val="00CC520D"/>
    <w:rsid w:val="00CC53C3"/>
    <w:rsid w:val="00CC5FFC"/>
    <w:rsid w:val="00CC67F5"/>
    <w:rsid w:val="00CC70FC"/>
    <w:rsid w:val="00CC7972"/>
    <w:rsid w:val="00CD0D10"/>
    <w:rsid w:val="00CD0DF1"/>
    <w:rsid w:val="00CD13F0"/>
    <w:rsid w:val="00CD1594"/>
    <w:rsid w:val="00CD16F5"/>
    <w:rsid w:val="00CD2046"/>
    <w:rsid w:val="00CD3B5D"/>
    <w:rsid w:val="00CD3B75"/>
    <w:rsid w:val="00CD3C25"/>
    <w:rsid w:val="00CD3D2B"/>
    <w:rsid w:val="00CD4FC5"/>
    <w:rsid w:val="00CD5C23"/>
    <w:rsid w:val="00CD5E75"/>
    <w:rsid w:val="00CD5FFB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1CD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0FC3"/>
    <w:rsid w:val="00CF124A"/>
    <w:rsid w:val="00CF20A5"/>
    <w:rsid w:val="00CF26E8"/>
    <w:rsid w:val="00CF36C7"/>
    <w:rsid w:val="00CF4D35"/>
    <w:rsid w:val="00CF53F3"/>
    <w:rsid w:val="00CF6871"/>
    <w:rsid w:val="00CF6872"/>
    <w:rsid w:val="00D01D44"/>
    <w:rsid w:val="00D01D7B"/>
    <w:rsid w:val="00D02B04"/>
    <w:rsid w:val="00D034BC"/>
    <w:rsid w:val="00D04414"/>
    <w:rsid w:val="00D04E2B"/>
    <w:rsid w:val="00D050F5"/>
    <w:rsid w:val="00D057F1"/>
    <w:rsid w:val="00D06192"/>
    <w:rsid w:val="00D0687F"/>
    <w:rsid w:val="00D07FA9"/>
    <w:rsid w:val="00D125CF"/>
    <w:rsid w:val="00D12E66"/>
    <w:rsid w:val="00D12F6C"/>
    <w:rsid w:val="00D13BE7"/>
    <w:rsid w:val="00D14023"/>
    <w:rsid w:val="00D14A34"/>
    <w:rsid w:val="00D14AD6"/>
    <w:rsid w:val="00D15417"/>
    <w:rsid w:val="00D1597D"/>
    <w:rsid w:val="00D15E00"/>
    <w:rsid w:val="00D15E94"/>
    <w:rsid w:val="00D1622B"/>
    <w:rsid w:val="00D16A4D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283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FDE"/>
    <w:rsid w:val="00D445B6"/>
    <w:rsid w:val="00D45DD8"/>
    <w:rsid w:val="00D50662"/>
    <w:rsid w:val="00D50C77"/>
    <w:rsid w:val="00D50E7E"/>
    <w:rsid w:val="00D515CA"/>
    <w:rsid w:val="00D53630"/>
    <w:rsid w:val="00D549FA"/>
    <w:rsid w:val="00D55123"/>
    <w:rsid w:val="00D56A15"/>
    <w:rsid w:val="00D56A9C"/>
    <w:rsid w:val="00D57797"/>
    <w:rsid w:val="00D603EE"/>
    <w:rsid w:val="00D60CA4"/>
    <w:rsid w:val="00D61A81"/>
    <w:rsid w:val="00D61BBA"/>
    <w:rsid w:val="00D62892"/>
    <w:rsid w:val="00D63504"/>
    <w:rsid w:val="00D643F9"/>
    <w:rsid w:val="00D6590B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4EC5"/>
    <w:rsid w:val="00D75338"/>
    <w:rsid w:val="00D76431"/>
    <w:rsid w:val="00D766A8"/>
    <w:rsid w:val="00D76B23"/>
    <w:rsid w:val="00D76DBA"/>
    <w:rsid w:val="00D77A89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18FA"/>
    <w:rsid w:val="00D92276"/>
    <w:rsid w:val="00D923C8"/>
    <w:rsid w:val="00D92F97"/>
    <w:rsid w:val="00D936D6"/>
    <w:rsid w:val="00D936DC"/>
    <w:rsid w:val="00D93775"/>
    <w:rsid w:val="00D953C0"/>
    <w:rsid w:val="00D967E4"/>
    <w:rsid w:val="00D97854"/>
    <w:rsid w:val="00D97AD1"/>
    <w:rsid w:val="00DA1D24"/>
    <w:rsid w:val="00DA1F42"/>
    <w:rsid w:val="00DA3028"/>
    <w:rsid w:val="00DA378F"/>
    <w:rsid w:val="00DA3F0D"/>
    <w:rsid w:val="00DA43CA"/>
    <w:rsid w:val="00DA52D4"/>
    <w:rsid w:val="00DA55FF"/>
    <w:rsid w:val="00DA5707"/>
    <w:rsid w:val="00DA635C"/>
    <w:rsid w:val="00DA66FC"/>
    <w:rsid w:val="00DA75B7"/>
    <w:rsid w:val="00DA7A05"/>
    <w:rsid w:val="00DB1123"/>
    <w:rsid w:val="00DB1191"/>
    <w:rsid w:val="00DB17FC"/>
    <w:rsid w:val="00DB227E"/>
    <w:rsid w:val="00DB398F"/>
    <w:rsid w:val="00DB3C6D"/>
    <w:rsid w:val="00DB3EEA"/>
    <w:rsid w:val="00DB48EE"/>
    <w:rsid w:val="00DB4934"/>
    <w:rsid w:val="00DB5103"/>
    <w:rsid w:val="00DB5DA2"/>
    <w:rsid w:val="00DB612A"/>
    <w:rsid w:val="00DB623D"/>
    <w:rsid w:val="00DB6C75"/>
    <w:rsid w:val="00DB6D4F"/>
    <w:rsid w:val="00DB7300"/>
    <w:rsid w:val="00DC0011"/>
    <w:rsid w:val="00DC02E0"/>
    <w:rsid w:val="00DC0726"/>
    <w:rsid w:val="00DC09B7"/>
    <w:rsid w:val="00DC0FBB"/>
    <w:rsid w:val="00DC2284"/>
    <w:rsid w:val="00DC2ACC"/>
    <w:rsid w:val="00DC2EB8"/>
    <w:rsid w:val="00DC37DD"/>
    <w:rsid w:val="00DC3ABF"/>
    <w:rsid w:val="00DC3E4A"/>
    <w:rsid w:val="00DC425F"/>
    <w:rsid w:val="00DC4351"/>
    <w:rsid w:val="00DC4A5B"/>
    <w:rsid w:val="00DC6CE1"/>
    <w:rsid w:val="00DC7487"/>
    <w:rsid w:val="00DD2420"/>
    <w:rsid w:val="00DD26D1"/>
    <w:rsid w:val="00DD3FB9"/>
    <w:rsid w:val="00DD3FE9"/>
    <w:rsid w:val="00DD4BA5"/>
    <w:rsid w:val="00DD520C"/>
    <w:rsid w:val="00DD52B3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0E33"/>
    <w:rsid w:val="00DE1F8A"/>
    <w:rsid w:val="00DE33DD"/>
    <w:rsid w:val="00DE358E"/>
    <w:rsid w:val="00DE3D8C"/>
    <w:rsid w:val="00DE451A"/>
    <w:rsid w:val="00DE4916"/>
    <w:rsid w:val="00DE5C1C"/>
    <w:rsid w:val="00DE5C55"/>
    <w:rsid w:val="00DE6000"/>
    <w:rsid w:val="00DE7176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DF6FDE"/>
    <w:rsid w:val="00E00142"/>
    <w:rsid w:val="00E00B16"/>
    <w:rsid w:val="00E00B55"/>
    <w:rsid w:val="00E010AB"/>
    <w:rsid w:val="00E010C8"/>
    <w:rsid w:val="00E0174D"/>
    <w:rsid w:val="00E01DE6"/>
    <w:rsid w:val="00E02024"/>
    <w:rsid w:val="00E0278F"/>
    <w:rsid w:val="00E02B49"/>
    <w:rsid w:val="00E033C1"/>
    <w:rsid w:val="00E033E8"/>
    <w:rsid w:val="00E04946"/>
    <w:rsid w:val="00E04FEA"/>
    <w:rsid w:val="00E05330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A7D"/>
    <w:rsid w:val="00E14E9D"/>
    <w:rsid w:val="00E152EA"/>
    <w:rsid w:val="00E156AF"/>
    <w:rsid w:val="00E15C7C"/>
    <w:rsid w:val="00E15EB8"/>
    <w:rsid w:val="00E16400"/>
    <w:rsid w:val="00E16407"/>
    <w:rsid w:val="00E1678E"/>
    <w:rsid w:val="00E17312"/>
    <w:rsid w:val="00E17C3D"/>
    <w:rsid w:val="00E20107"/>
    <w:rsid w:val="00E20557"/>
    <w:rsid w:val="00E215A2"/>
    <w:rsid w:val="00E231FC"/>
    <w:rsid w:val="00E24703"/>
    <w:rsid w:val="00E24D54"/>
    <w:rsid w:val="00E24ED2"/>
    <w:rsid w:val="00E25913"/>
    <w:rsid w:val="00E2687A"/>
    <w:rsid w:val="00E26980"/>
    <w:rsid w:val="00E26E35"/>
    <w:rsid w:val="00E30DED"/>
    <w:rsid w:val="00E3109B"/>
    <w:rsid w:val="00E31FC9"/>
    <w:rsid w:val="00E332EC"/>
    <w:rsid w:val="00E3341C"/>
    <w:rsid w:val="00E33D3B"/>
    <w:rsid w:val="00E350EA"/>
    <w:rsid w:val="00E35934"/>
    <w:rsid w:val="00E36CCF"/>
    <w:rsid w:val="00E37178"/>
    <w:rsid w:val="00E400D7"/>
    <w:rsid w:val="00E405B2"/>
    <w:rsid w:val="00E41751"/>
    <w:rsid w:val="00E44010"/>
    <w:rsid w:val="00E4408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C25"/>
    <w:rsid w:val="00E51DE7"/>
    <w:rsid w:val="00E52C62"/>
    <w:rsid w:val="00E53E88"/>
    <w:rsid w:val="00E54A6C"/>
    <w:rsid w:val="00E54E79"/>
    <w:rsid w:val="00E5505D"/>
    <w:rsid w:val="00E553C1"/>
    <w:rsid w:val="00E55EAC"/>
    <w:rsid w:val="00E571AB"/>
    <w:rsid w:val="00E57E52"/>
    <w:rsid w:val="00E601B2"/>
    <w:rsid w:val="00E6056C"/>
    <w:rsid w:val="00E612B4"/>
    <w:rsid w:val="00E62675"/>
    <w:rsid w:val="00E62C4B"/>
    <w:rsid w:val="00E643FE"/>
    <w:rsid w:val="00E6458D"/>
    <w:rsid w:val="00E64F61"/>
    <w:rsid w:val="00E665CA"/>
    <w:rsid w:val="00E700B5"/>
    <w:rsid w:val="00E70C82"/>
    <w:rsid w:val="00E71689"/>
    <w:rsid w:val="00E719AA"/>
    <w:rsid w:val="00E729F0"/>
    <w:rsid w:val="00E73990"/>
    <w:rsid w:val="00E763A3"/>
    <w:rsid w:val="00E764D3"/>
    <w:rsid w:val="00E77196"/>
    <w:rsid w:val="00E7796D"/>
    <w:rsid w:val="00E80122"/>
    <w:rsid w:val="00E80FBA"/>
    <w:rsid w:val="00E81432"/>
    <w:rsid w:val="00E82178"/>
    <w:rsid w:val="00E8221E"/>
    <w:rsid w:val="00E830C1"/>
    <w:rsid w:val="00E8383A"/>
    <w:rsid w:val="00E83EEF"/>
    <w:rsid w:val="00E84EFB"/>
    <w:rsid w:val="00E85555"/>
    <w:rsid w:val="00E8562F"/>
    <w:rsid w:val="00E85780"/>
    <w:rsid w:val="00E85BB3"/>
    <w:rsid w:val="00E85E45"/>
    <w:rsid w:val="00E865F2"/>
    <w:rsid w:val="00E866FA"/>
    <w:rsid w:val="00E86EC2"/>
    <w:rsid w:val="00E876E8"/>
    <w:rsid w:val="00E90BEC"/>
    <w:rsid w:val="00E91635"/>
    <w:rsid w:val="00E91D5D"/>
    <w:rsid w:val="00E929A8"/>
    <w:rsid w:val="00E9323D"/>
    <w:rsid w:val="00E939B0"/>
    <w:rsid w:val="00E93E7D"/>
    <w:rsid w:val="00E94AF3"/>
    <w:rsid w:val="00E9521A"/>
    <w:rsid w:val="00E95485"/>
    <w:rsid w:val="00E9573A"/>
    <w:rsid w:val="00E96341"/>
    <w:rsid w:val="00E96BB8"/>
    <w:rsid w:val="00E96BD9"/>
    <w:rsid w:val="00E97001"/>
    <w:rsid w:val="00E9792D"/>
    <w:rsid w:val="00E9796E"/>
    <w:rsid w:val="00E97D8F"/>
    <w:rsid w:val="00EA014A"/>
    <w:rsid w:val="00EA04C7"/>
    <w:rsid w:val="00EA25EA"/>
    <w:rsid w:val="00EA3E22"/>
    <w:rsid w:val="00EA6AA9"/>
    <w:rsid w:val="00EA74E9"/>
    <w:rsid w:val="00EA7761"/>
    <w:rsid w:val="00EA7B77"/>
    <w:rsid w:val="00EA7F73"/>
    <w:rsid w:val="00EA7FBA"/>
    <w:rsid w:val="00EB00AA"/>
    <w:rsid w:val="00EB022B"/>
    <w:rsid w:val="00EB1A25"/>
    <w:rsid w:val="00EB500F"/>
    <w:rsid w:val="00EB5171"/>
    <w:rsid w:val="00EB53F7"/>
    <w:rsid w:val="00EB5972"/>
    <w:rsid w:val="00EB5D94"/>
    <w:rsid w:val="00EB63BC"/>
    <w:rsid w:val="00EC11E7"/>
    <w:rsid w:val="00EC29CB"/>
    <w:rsid w:val="00EC3F9A"/>
    <w:rsid w:val="00EC5377"/>
    <w:rsid w:val="00EC5B96"/>
    <w:rsid w:val="00EC6016"/>
    <w:rsid w:val="00EC7093"/>
    <w:rsid w:val="00EC7447"/>
    <w:rsid w:val="00ED1568"/>
    <w:rsid w:val="00ED177B"/>
    <w:rsid w:val="00ED1E7C"/>
    <w:rsid w:val="00ED21B0"/>
    <w:rsid w:val="00ED3072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418B"/>
    <w:rsid w:val="00EE543B"/>
    <w:rsid w:val="00EE5CB0"/>
    <w:rsid w:val="00EE6A69"/>
    <w:rsid w:val="00EE6F1F"/>
    <w:rsid w:val="00EE730A"/>
    <w:rsid w:val="00EE7F1B"/>
    <w:rsid w:val="00EF0A27"/>
    <w:rsid w:val="00EF1115"/>
    <w:rsid w:val="00EF1235"/>
    <w:rsid w:val="00EF202A"/>
    <w:rsid w:val="00EF2039"/>
    <w:rsid w:val="00EF20F7"/>
    <w:rsid w:val="00EF2628"/>
    <w:rsid w:val="00EF3C9B"/>
    <w:rsid w:val="00EF4D46"/>
    <w:rsid w:val="00EF53EA"/>
    <w:rsid w:val="00EF60BB"/>
    <w:rsid w:val="00EF672A"/>
    <w:rsid w:val="00EF6910"/>
    <w:rsid w:val="00F00062"/>
    <w:rsid w:val="00F001AB"/>
    <w:rsid w:val="00F01625"/>
    <w:rsid w:val="00F026E0"/>
    <w:rsid w:val="00F028C2"/>
    <w:rsid w:val="00F03147"/>
    <w:rsid w:val="00F040CD"/>
    <w:rsid w:val="00F041DD"/>
    <w:rsid w:val="00F04577"/>
    <w:rsid w:val="00F056CB"/>
    <w:rsid w:val="00F059A5"/>
    <w:rsid w:val="00F0602C"/>
    <w:rsid w:val="00F07688"/>
    <w:rsid w:val="00F07D96"/>
    <w:rsid w:val="00F10CAA"/>
    <w:rsid w:val="00F11141"/>
    <w:rsid w:val="00F111E8"/>
    <w:rsid w:val="00F130CA"/>
    <w:rsid w:val="00F135DF"/>
    <w:rsid w:val="00F13D9E"/>
    <w:rsid w:val="00F1449D"/>
    <w:rsid w:val="00F14595"/>
    <w:rsid w:val="00F15D0F"/>
    <w:rsid w:val="00F1657D"/>
    <w:rsid w:val="00F16CB2"/>
    <w:rsid w:val="00F179A2"/>
    <w:rsid w:val="00F17B7E"/>
    <w:rsid w:val="00F17CF4"/>
    <w:rsid w:val="00F204A1"/>
    <w:rsid w:val="00F20593"/>
    <w:rsid w:val="00F20AE3"/>
    <w:rsid w:val="00F20D43"/>
    <w:rsid w:val="00F22149"/>
    <w:rsid w:val="00F25443"/>
    <w:rsid w:val="00F26B6B"/>
    <w:rsid w:val="00F276CF"/>
    <w:rsid w:val="00F276DE"/>
    <w:rsid w:val="00F307FD"/>
    <w:rsid w:val="00F31355"/>
    <w:rsid w:val="00F31C41"/>
    <w:rsid w:val="00F31EF5"/>
    <w:rsid w:val="00F32167"/>
    <w:rsid w:val="00F34F75"/>
    <w:rsid w:val="00F3572E"/>
    <w:rsid w:val="00F359C6"/>
    <w:rsid w:val="00F36442"/>
    <w:rsid w:val="00F36846"/>
    <w:rsid w:val="00F3699A"/>
    <w:rsid w:val="00F404F7"/>
    <w:rsid w:val="00F409D7"/>
    <w:rsid w:val="00F40B10"/>
    <w:rsid w:val="00F4172E"/>
    <w:rsid w:val="00F41E9D"/>
    <w:rsid w:val="00F42E48"/>
    <w:rsid w:val="00F43E8D"/>
    <w:rsid w:val="00F45413"/>
    <w:rsid w:val="00F45AC2"/>
    <w:rsid w:val="00F46260"/>
    <w:rsid w:val="00F464D4"/>
    <w:rsid w:val="00F46D0B"/>
    <w:rsid w:val="00F46D37"/>
    <w:rsid w:val="00F4760A"/>
    <w:rsid w:val="00F51395"/>
    <w:rsid w:val="00F53C69"/>
    <w:rsid w:val="00F559C3"/>
    <w:rsid w:val="00F5600C"/>
    <w:rsid w:val="00F56C5B"/>
    <w:rsid w:val="00F60576"/>
    <w:rsid w:val="00F61295"/>
    <w:rsid w:val="00F62E67"/>
    <w:rsid w:val="00F63BF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4FE3"/>
    <w:rsid w:val="00F75072"/>
    <w:rsid w:val="00F757B4"/>
    <w:rsid w:val="00F759E2"/>
    <w:rsid w:val="00F7664F"/>
    <w:rsid w:val="00F77171"/>
    <w:rsid w:val="00F7788B"/>
    <w:rsid w:val="00F77A55"/>
    <w:rsid w:val="00F80555"/>
    <w:rsid w:val="00F80653"/>
    <w:rsid w:val="00F81E33"/>
    <w:rsid w:val="00F84078"/>
    <w:rsid w:val="00F84331"/>
    <w:rsid w:val="00F858AE"/>
    <w:rsid w:val="00F8760D"/>
    <w:rsid w:val="00F908F5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97B95"/>
    <w:rsid w:val="00FA0B41"/>
    <w:rsid w:val="00FA2B0D"/>
    <w:rsid w:val="00FA2B62"/>
    <w:rsid w:val="00FA2CE7"/>
    <w:rsid w:val="00FA2EEF"/>
    <w:rsid w:val="00FA43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105"/>
    <w:rsid w:val="00FB6530"/>
    <w:rsid w:val="00FB6609"/>
    <w:rsid w:val="00FB7760"/>
    <w:rsid w:val="00FB7BE9"/>
    <w:rsid w:val="00FB7C1B"/>
    <w:rsid w:val="00FB7C27"/>
    <w:rsid w:val="00FC005E"/>
    <w:rsid w:val="00FC03AD"/>
    <w:rsid w:val="00FC1D97"/>
    <w:rsid w:val="00FC278E"/>
    <w:rsid w:val="00FC344B"/>
    <w:rsid w:val="00FC3806"/>
    <w:rsid w:val="00FC3E7A"/>
    <w:rsid w:val="00FC40CA"/>
    <w:rsid w:val="00FC4317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E82"/>
    <w:rsid w:val="00FD7FC0"/>
    <w:rsid w:val="00FE0A67"/>
    <w:rsid w:val="00FE1204"/>
    <w:rsid w:val="00FE1E44"/>
    <w:rsid w:val="00FE2981"/>
    <w:rsid w:val="00FE2C21"/>
    <w:rsid w:val="00FE3861"/>
    <w:rsid w:val="00FE41C8"/>
    <w:rsid w:val="00FE431D"/>
    <w:rsid w:val="00FE506A"/>
    <w:rsid w:val="00FE55F3"/>
    <w:rsid w:val="00FE69AA"/>
    <w:rsid w:val="00FE719C"/>
    <w:rsid w:val="00FE7489"/>
    <w:rsid w:val="00FF0240"/>
    <w:rsid w:val="00FF0C2A"/>
    <w:rsid w:val="00FF1F50"/>
    <w:rsid w:val="00FF30EA"/>
    <w:rsid w:val="00FF39F8"/>
    <w:rsid w:val="00FF5547"/>
    <w:rsid w:val="00FF56EB"/>
    <w:rsid w:val="00FF62DC"/>
    <w:rsid w:val="00FF7880"/>
    <w:rsid w:val="00FF78FA"/>
    <w:rsid w:val="02C0F6A5"/>
    <w:rsid w:val="1DEE2018"/>
    <w:rsid w:val="2281508C"/>
    <w:rsid w:val="2528B9A3"/>
    <w:rsid w:val="2992DE7D"/>
    <w:rsid w:val="3017133C"/>
    <w:rsid w:val="35A0F5C8"/>
    <w:rsid w:val="46565D47"/>
    <w:rsid w:val="4724B047"/>
    <w:rsid w:val="4A78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C19CF"/>
  <w15:chartTrackingRefBased/>
  <w15:docId w15:val="{B11346A1-3F35-4A2B-94D8-8F4CA83C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6A15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D56A15"/>
    <w:rPr>
      <w:rFonts w:ascii="Arial" w:eastAsia="Times New Roman" w:hAnsi="Arial"/>
      <w:b/>
      <w:bCs/>
      <w:kern w:val="32"/>
      <w:sz w:val="24"/>
      <w:szCs w:val="32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496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496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24964"/>
    <w:rPr>
      <w:vertAlign w:val="superscript"/>
    </w:rPr>
  </w:style>
  <w:style w:type="paragraph" w:customStyle="1" w:styleId="xmsonormal">
    <w:name w:val="x_msonormal"/>
    <w:basedOn w:val="Normalny"/>
    <w:rsid w:val="00B84CB4"/>
    <w:pPr>
      <w:spacing w:after="0" w:line="240" w:lineRule="auto"/>
    </w:pPr>
    <w:rPr>
      <w:rFonts w:cs="Calibri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C06A1"/>
    <w:pPr>
      <w:spacing w:after="240" w:line="240" w:lineRule="auto"/>
      <w:contextualSpacing/>
    </w:pPr>
    <w:rPr>
      <w:rFonts w:ascii="Arial" w:eastAsiaTheme="majorEastAsia" w:hAnsi="Arial" w:cstheme="majorBidi"/>
      <w:b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06A1"/>
    <w:rPr>
      <w:rFonts w:ascii="Arial" w:eastAsiaTheme="majorEastAsia" w:hAnsi="Arial" w:cstheme="majorBidi"/>
      <w:b/>
      <w:kern w:val="28"/>
      <w:sz w:val="24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378D"/>
    <w:pPr>
      <w:numPr>
        <w:ilvl w:val="1"/>
      </w:numPr>
      <w:spacing w:after="160"/>
    </w:pPr>
    <w:rPr>
      <w:rFonts w:ascii="Arial" w:eastAsiaTheme="minorEastAsia" w:hAnsi="Arial" w:cstheme="minorBidi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3378D"/>
    <w:rPr>
      <w:rFonts w:ascii="Arial" w:eastAsiaTheme="minorEastAsia" w:hAnsi="Arial" w:cstheme="minorBidi"/>
      <w:spacing w:val="15"/>
      <w:sz w:val="24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3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archive.icomos.org/id/eprint/2436/1/EUQS_revised-2020_EN_ebook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www.eca.europa.eu/Lists/ECADocuments/SR21_27/SR_EU-invest-tourism_P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0DBA1-143B-485F-AD82-97C014A748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AB3EB-11CD-4227-89C8-BADC8A580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755894-B4CB-4BB6-886C-065287D5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32</Pages>
  <Words>5067</Words>
  <Characters>30403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Joanna Zakrzewska</cp:lastModifiedBy>
  <cp:revision>82</cp:revision>
  <cp:lastPrinted>2024-09-05T15:02:00Z</cp:lastPrinted>
  <dcterms:created xsi:type="dcterms:W3CDTF">2024-09-23T17:19:00Z</dcterms:created>
  <dcterms:modified xsi:type="dcterms:W3CDTF">2025-09-29T09:29:00Z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2024-09-23T10:00:12Z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689e9fd2-15de-4a8b-926d-296cdbd11429</vt:lpwstr>
  </property>
  <property fmtid="{D5CDD505-2E9C-101B-9397-08002B2CF9AE}" pid="8" name="MSIP_Label_6bd9ddd1-4d20-43f6-abfa-fc3c07406f94_ContentBits">
    <vt:lpwstr>0</vt:lpwstr>
  </property>
</Properties>
</file>